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00F" w:rsidRPr="00A16B55" w:rsidRDefault="00D6200F" w:rsidP="00A16B55">
      <w:pPr>
        <w:spacing w:before="4000"/>
        <w:jc w:val="center"/>
        <w:rPr>
          <w:sz w:val="140"/>
          <w:szCs w:val="140"/>
          <w14:shadow w14:blurRad="50800" w14:dist="38100" w14:dir="2700000" w14:sx="100000" w14:sy="100000" w14:kx="0" w14:ky="0" w14:algn="tl">
            <w14:srgbClr w14:val="000000">
              <w14:alpha w14:val="60000"/>
            </w14:srgbClr>
          </w14:shadow>
        </w:rPr>
      </w:pPr>
      <w:bookmarkStart w:id="0" w:name="_GoBack"/>
      <w:bookmarkEnd w:id="0"/>
      <w:r w:rsidRPr="00A16B55">
        <w:rPr>
          <w:sz w:val="140"/>
          <w:szCs w:val="140"/>
          <w14:shadow w14:blurRad="50800" w14:dist="38100" w14:dir="2700000" w14:sx="100000" w14:sy="100000" w14:kx="0" w14:ky="0" w14:algn="tl">
            <w14:srgbClr w14:val="000000">
              <w14:alpha w14:val="60000"/>
            </w14:srgbClr>
          </w14:shadow>
        </w:rPr>
        <w:t>Pflichtenheft</w:t>
      </w:r>
    </w:p>
    <w:p w:rsidR="00D6200F" w:rsidRPr="00CA3FDE" w:rsidRDefault="00D6200F" w:rsidP="00DD21F1">
      <w:pPr>
        <w:pStyle w:val="berschrift1"/>
      </w:pPr>
      <w:bookmarkStart w:id="1" w:name="_Toc355372980"/>
      <w:r w:rsidRPr="00CA3FDE">
        <w:lastRenderedPageBreak/>
        <w:t>Inhaltsverzeichnis</w:t>
      </w:r>
      <w:bookmarkEnd w:id="1"/>
    </w:p>
    <w:p w:rsidR="00A1110C" w:rsidRDefault="00A16B55">
      <w:pPr>
        <w:pStyle w:val="Verzeichnis1"/>
        <w:tabs>
          <w:tab w:val="left" w:pos="425"/>
          <w:tab w:val="right" w:leader="dot" w:pos="9062"/>
        </w:tabs>
        <w:rPr>
          <w:rFonts w:asciiTheme="minorHAnsi" w:eastAsiaTheme="minorEastAsia" w:hAnsiTheme="minorHAnsi" w:cstheme="minorBidi"/>
          <w:b w:val="0"/>
          <w:noProof/>
          <w:szCs w:val="22"/>
          <w:lang w:val="de-AT" w:eastAsia="de-AT"/>
        </w:rPr>
      </w:pPr>
      <w:r>
        <w:fldChar w:fldCharType="begin"/>
      </w:r>
      <w:r>
        <w:instrText xml:space="preserve"> TOC \o "1-2" \h \z \u </w:instrText>
      </w:r>
      <w:r>
        <w:fldChar w:fldCharType="separate"/>
      </w:r>
      <w:hyperlink w:anchor="_Toc355372980" w:history="1">
        <w:r w:rsidR="00A1110C" w:rsidRPr="00CF48D0">
          <w:rPr>
            <w:rStyle w:val="Hyperlink"/>
            <w:rFonts w:eastAsiaTheme="majorEastAsia"/>
            <w:noProof/>
          </w:rPr>
          <w:t>1</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Inhaltsverzeichnis</w:t>
        </w:r>
        <w:r w:rsidR="00A1110C">
          <w:rPr>
            <w:noProof/>
            <w:webHidden/>
          </w:rPr>
          <w:tab/>
        </w:r>
        <w:r w:rsidR="00A1110C">
          <w:rPr>
            <w:noProof/>
            <w:webHidden/>
          </w:rPr>
          <w:fldChar w:fldCharType="begin"/>
        </w:r>
        <w:r w:rsidR="00A1110C">
          <w:rPr>
            <w:noProof/>
            <w:webHidden/>
          </w:rPr>
          <w:instrText xml:space="preserve"> PAGEREF _Toc355372980 \h </w:instrText>
        </w:r>
        <w:r w:rsidR="00A1110C">
          <w:rPr>
            <w:noProof/>
            <w:webHidden/>
          </w:rPr>
        </w:r>
        <w:r w:rsidR="00A1110C">
          <w:rPr>
            <w:noProof/>
            <w:webHidden/>
          </w:rPr>
          <w:fldChar w:fldCharType="separate"/>
        </w:r>
        <w:r w:rsidR="00A1110C">
          <w:rPr>
            <w:noProof/>
            <w:webHidden/>
          </w:rPr>
          <w:t>2</w:t>
        </w:r>
        <w:r w:rsidR="00A1110C">
          <w:rPr>
            <w:noProof/>
            <w:webHidden/>
          </w:rPr>
          <w:fldChar w:fldCharType="end"/>
        </w:r>
      </w:hyperlink>
    </w:p>
    <w:p w:rsidR="00A1110C" w:rsidRDefault="00D50788">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81" w:history="1">
        <w:r w:rsidR="00A1110C" w:rsidRPr="00CF48D0">
          <w:rPr>
            <w:rStyle w:val="Hyperlink"/>
            <w:rFonts w:eastAsiaTheme="majorEastAsia"/>
            <w:noProof/>
          </w:rPr>
          <w:t>2</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Projektbeschreibung</w:t>
        </w:r>
        <w:r w:rsidR="00A1110C">
          <w:rPr>
            <w:noProof/>
            <w:webHidden/>
          </w:rPr>
          <w:tab/>
        </w:r>
        <w:r w:rsidR="00A1110C">
          <w:rPr>
            <w:noProof/>
            <w:webHidden/>
          </w:rPr>
          <w:fldChar w:fldCharType="begin"/>
        </w:r>
        <w:r w:rsidR="00A1110C">
          <w:rPr>
            <w:noProof/>
            <w:webHidden/>
          </w:rPr>
          <w:instrText xml:space="preserve"> PAGEREF _Toc355372981 \h </w:instrText>
        </w:r>
        <w:r w:rsidR="00A1110C">
          <w:rPr>
            <w:noProof/>
            <w:webHidden/>
          </w:rPr>
        </w:r>
        <w:r w:rsidR="00A1110C">
          <w:rPr>
            <w:noProof/>
            <w:webHidden/>
          </w:rPr>
          <w:fldChar w:fldCharType="separate"/>
        </w:r>
        <w:r w:rsidR="00A1110C">
          <w:rPr>
            <w:noProof/>
            <w:webHidden/>
          </w:rPr>
          <w:t>3</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2982" w:history="1">
        <w:r w:rsidR="00A1110C" w:rsidRPr="00CF48D0">
          <w:rPr>
            <w:rStyle w:val="Hyperlink"/>
            <w:rFonts w:eastAsiaTheme="majorEastAsia"/>
            <w:noProof/>
          </w:rPr>
          <w:t>2.1</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Beschreibung der Systemumgebung</w:t>
        </w:r>
        <w:r w:rsidR="00A1110C">
          <w:rPr>
            <w:noProof/>
            <w:webHidden/>
          </w:rPr>
          <w:tab/>
        </w:r>
        <w:r w:rsidR="00A1110C">
          <w:rPr>
            <w:noProof/>
            <w:webHidden/>
          </w:rPr>
          <w:fldChar w:fldCharType="begin"/>
        </w:r>
        <w:r w:rsidR="00A1110C">
          <w:rPr>
            <w:noProof/>
            <w:webHidden/>
          </w:rPr>
          <w:instrText xml:space="preserve"> PAGEREF _Toc355372982 \h </w:instrText>
        </w:r>
        <w:r w:rsidR="00A1110C">
          <w:rPr>
            <w:noProof/>
            <w:webHidden/>
          </w:rPr>
        </w:r>
        <w:r w:rsidR="00A1110C">
          <w:rPr>
            <w:noProof/>
            <w:webHidden/>
          </w:rPr>
          <w:fldChar w:fldCharType="separate"/>
        </w:r>
        <w:r w:rsidR="00A1110C">
          <w:rPr>
            <w:noProof/>
            <w:webHidden/>
          </w:rPr>
          <w:t>3</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2985" w:history="1">
        <w:r w:rsidR="00A1110C" w:rsidRPr="00CF48D0">
          <w:rPr>
            <w:rStyle w:val="Hyperlink"/>
            <w:rFonts w:eastAsiaTheme="majorEastAsia"/>
            <w:noProof/>
          </w:rPr>
          <w:t>2.2</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Beschreibung der Systemumgebung des Anwenders</w:t>
        </w:r>
        <w:r w:rsidR="00A1110C">
          <w:rPr>
            <w:noProof/>
            <w:webHidden/>
          </w:rPr>
          <w:tab/>
        </w:r>
        <w:r w:rsidR="00A1110C">
          <w:rPr>
            <w:noProof/>
            <w:webHidden/>
          </w:rPr>
          <w:fldChar w:fldCharType="begin"/>
        </w:r>
        <w:r w:rsidR="00A1110C">
          <w:rPr>
            <w:noProof/>
            <w:webHidden/>
          </w:rPr>
          <w:instrText xml:space="preserve"> PAGEREF _Toc355372985 \h </w:instrText>
        </w:r>
        <w:r w:rsidR="00A1110C">
          <w:rPr>
            <w:noProof/>
            <w:webHidden/>
          </w:rPr>
        </w:r>
        <w:r w:rsidR="00A1110C">
          <w:rPr>
            <w:noProof/>
            <w:webHidden/>
          </w:rPr>
          <w:fldChar w:fldCharType="separate"/>
        </w:r>
        <w:r w:rsidR="00A1110C">
          <w:rPr>
            <w:noProof/>
            <w:webHidden/>
          </w:rPr>
          <w:t>3</w:t>
        </w:r>
        <w:r w:rsidR="00A1110C">
          <w:rPr>
            <w:noProof/>
            <w:webHidden/>
          </w:rPr>
          <w:fldChar w:fldCharType="end"/>
        </w:r>
      </w:hyperlink>
    </w:p>
    <w:p w:rsidR="00A1110C" w:rsidRDefault="00D50788">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86" w:history="1">
        <w:r w:rsidR="00A1110C" w:rsidRPr="00CF48D0">
          <w:rPr>
            <w:rStyle w:val="Hyperlink"/>
            <w:rFonts w:eastAsiaTheme="majorEastAsia"/>
            <w:noProof/>
          </w:rPr>
          <w:t>3</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Beschreibung der Funktionen</w:t>
        </w:r>
        <w:r w:rsidR="00A1110C">
          <w:rPr>
            <w:noProof/>
            <w:webHidden/>
          </w:rPr>
          <w:tab/>
        </w:r>
        <w:r w:rsidR="00A1110C">
          <w:rPr>
            <w:noProof/>
            <w:webHidden/>
          </w:rPr>
          <w:fldChar w:fldCharType="begin"/>
        </w:r>
        <w:r w:rsidR="00A1110C">
          <w:rPr>
            <w:noProof/>
            <w:webHidden/>
          </w:rPr>
          <w:instrText xml:space="preserve"> PAGEREF _Toc355372986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2987" w:history="1">
        <w:r w:rsidR="00A1110C" w:rsidRPr="00CF48D0">
          <w:rPr>
            <w:rStyle w:val="Hyperlink"/>
            <w:rFonts w:eastAsiaTheme="majorEastAsia"/>
            <w:noProof/>
          </w:rPr>
          <w:t>3.1</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Angaben darüber, was Funktionen können sollen</w:t>
        </w:r>
        <w:r w:rsidR="00A1110C">
          <w:rPr>
            <w:noProof/>
            <w:webHidden/>
          </w:rPr>
          <w:tab/>
        </w:r>
        <w:r w:rsidR="00A1110C">
          <w:rPr>
            <w:noProof/>
            <w:webHidden/>
          </w:rPr>
          <w:fldChar w:fldCharType="begin"/>
        </w:r>
        <w:r w:rsidR="00A1110C">
          <w:rPr>
            <w:noProof/>
            <w:webHidden/>
          </w:rPr>
          <w:instrText xml:space="preserve"> PAGEREF _Toc355372987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2988" w:history="1">
        <w:r w:rsidR="00A1110C" w:rsidRPr="00CF48D0">
          <w:rPr>
            <w:rStyle w:val="Hyperlink"/>
            <w:rFonts w:eastAsiaTheme="majorEastAsia"/>
            <w:noProof/>
          </w:rPr>
          <w:t>3.2</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Datenflussdiagramme der einzelnen Funktionen</w:t>
        </w:r>
        <w:r w:rsidR="00A1110C">
          <w:rPr>
            <w:noProof/>
            <w:webHidden/>
          </w:rPr>
          <w:tab/>
        </w:r>
        <w:r w:rsidR="00A1110C">
          <w:rPr>
            <w:noProof/>
            <w:webHidden/>
          </w:rPr>
          <w:fldChar w:fldCharType="begin"/>
        </w:r>
        <w:r w:rsidR="00A1110C">
          <w:rPr>
            <w:noProof/>
            <w:webHidden/>
          </w:rPr>
          <w:instrText xml:space="preserve"> PAGEREF _Toc355372988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2989" w:history="1">
        <w:r w:rsidR="00A1110C" w:rsidRPr="00CF48D0">
          <w:rPr>
            <w:rStyle w:val="Hyperlink"/>
            <w:rFonts w:eastAsiaTheme="majorEastAsia"/>
            <w:noProof/>
          </w:rPr>
          <w:t>3.3</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Bildschirmmaske/User Interface</w:t>
        </w:r>
        <w:r w:rsidR="00A1110C">
          <w:rPr>
            <w:noProof/>
            <w:webHidden/>
          </w:rPr>
          <w:tab/>
        </w:r>
        <w:r w:rsidR="00A1110C">
          <w:rPr>
            <w:noProof/>
            <w:webHidden/>
          </w:rPr>
          <w:fldChar w:fldCharType="begin"/>
        </w:r>
        <w:r w:rsidR="00A1110C">
          <w:rPr>
            <w:noProof/>
            <w:webHidden/>
          </w:rPr>
          <w:instrText xml:space="preserve"> PAGEREF _Toc355372989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2990" w:history="1">
        <w:r w:rsidR="00A1110C" w:rsidRPr="00CF48D0">
          <w:rPr>
            <w:rStyle w:val="Hyperlink"/>
            <w:rFonts w:eastAsiaTheme="majorEastAsia"/>
            <w:noProof/>
          </w:rPr>
          <w:t>3.4</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Einschränkungen der einzelnen Funktionen durch die Hardware</w:t>
        </w:r>
        <w:r w:rsidR="00A1110C">
          <w:rPr>
            <w:noProof/>
            <w:webHidden/>
          </w:rPr>
          <w:tab/>
        </w:r>
        <w:r w:rsidR="00A1110C">
          <w:rPr>
            <w:noProof/>
            <w:webHidden/>
          </w:rPr>
          <w:fldChar w:fldCharType="begin"/>
        </w:r>
        <w:r w:rsidR="00A1110C">
          <w:rPr>
            <w:noProof/>
            <w:webHidden/>
          </w:rPr>
          <w:instrText xml:space="preserve"> PAGEREF _Toc355372990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2991" w:history="1">
        <w:r w:rsidR="00A1110C" w:rsidRPr="00CF48D0">
          <w:rPr>
            <w:rStyle w:val="Hyperlink"/>
            <w:rFonts w:eastAsiaTheme="majorEastAsia"/>
            <w:noProof/>
          </w:rPr>
          <w:t>3.5</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Schnittstellenbeschreibung (spez. für DDE/OLE)</w:t>
        </w:r>
        <w:r w:rsidR="00A1110C">
          <w:rPr>
            <w:noProof/>
            <w:webHidden/>
          </w:rPr>
          <w:tab/>
        </w:r>
        <w:r w:rsidR="00A1110C">
          <w:rPr>
            <w:noProof/>
            <w:webHidden/>
          </w:rPr>
          <w:fldChar w:fldCharType="begin"/>
        </w:r>
        <w:r w:rsidR="00A1110C">
          <w:rPr>
            <w:noProof/>
            <w:webHidden/>
          </w:rPr>
          <w:instrText xml:space="preserve"> PAGEREF _Toc355372991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2992" w:history="1">
        <w:r w:rsidR="00A1110C" w:rsidRPr="00CF48D0">
          <w:rPr>
            <w:rStyle w:val="Hyperlink"/>
            <w:rFonts w:eastAsiaTheme="majorEastAsia"/>
            <w:noProof/>
          </w:rPr>
          <w:t>3.6</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Fehlerbehandlung</w:t>
        </w:r>
        <w:r w:rsidR="00A1110C">
          <w:rPr>
            <w:noProof/>
            <w:webHidden/>
          </w:rPr>
          <w:tab/>
        </w:r>
        <w:r w:rsidR="00A1110C">
          <w:rPr>
            <w:noProof/>
            <w:webHidden/>
          </w:rPr>
          <w:fldChar w:fldCharType="begin"/>
        </w:r>
        <w:r w:rsidR="00A1110C">
          <w:rPr>
            <w:noProof/>
            <w:webHidden/>
          </w:rPr>
          <w:instrText xml:space="preserve"> PAGEREF _Toc355372992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D50788">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93" w:history="1">
        <w:r w:rsidR="00A1110C" w:rsidRPr="00CF48D0">
          <w:rPr>
            <w:rStyle w:val="Hyperlink"/>
            <w:rFonts w:eastAsiaTheme="majorEastAsia"/>
            <w:noProof/>
          </w:rPr>
          <w:t>4</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Ressourcenanforderungen</w:t>
        </w:r>
        <w:r w:rsidR="00A1110C">
          <w:rPr>
            <w:noProof/>
            <w:webHidden/>
          </w:rPr>
          <w:tab/>
        </w:r>
        <w:r w:rsidR="00A1110C">
          <w:rPr>
            <w:noProof/>
            <w:webHidden/>
          </w:rPr>
          <w:fldChar w:fldCharType="begin"/>
        </w:r>
        <w:r w:rsidR="00A1110C">
          <w:rPr>
            <w:noProof/>
            <w:webHidden/>
          </w:rPr>
          <w:instrText xml:space="preserve"> PAGEREF _Toc355372993 \h </w:instrText>
        </w:r>
        <w:r w:rsidR="00A1110C">
          <w:rPr>
            <w:noProof/>
            <w:webHidden/>
          </w:rPr>
        </w:r>
        <w:r w:rsidR="00A1110C">
          <w:rPr>
            <w:noProof/>
            <w:webHidden/>
          </w:rPr>
          <w:fldChar w:fldCharType="separate"/>
        </w:r>
        <w:r w:rsidR="00A1110C">
          <w:rPr>
            <w:noProof/>
            <w:webHidden/>
          </w:rPr>
          <w:t>5</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2994" w:history="1">
        <w:r w:rsidR="00A1110C" w:rsidRPr="00CF48D0">
          <w:rPr>
            <w:rStyle w:val="Hyperlink"/>
            <w:rFonts w:eastAsiaTheme="majorEastAsia"/>
            <w:noProof/>
          </w:rPr>
          <w:t>4.1</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Hardware</w:t>
        </w:r>
        <w:r w:rsidR="00A1110C">
          <w:rPr>
            <w:noProof/>
            <w:webHidden/>
          </w:rPr>
          <w:tab/>
        </w:r>
        <w:r w:rsidR="00A1110C">
          <w:rPr>
            <w:noProof/>
            <w:webHidden/>
          </w:rPr>
          <w:fldChar w:fldCharType="begin"/>
        </w:r>
        <w:r w:rsidR="00A1110C">
          <w:rPr>
            <w:noProof/>
            <w:webHidden/>
          </w:rPr>
          <w:instrText xml:space="preserve"> PAGEREF _Toc355372994 \h </w:instrText>
        </w:r>
        <w:r w:rsidR="00A1110C">
          <w:rPr>
            <w:noProof/>
            <w:webHidden/>
          </w:rPr>
        </w:r>
        <w:r w:rsidR="00A1110C">
          <w:rPr>
            <w:noProof/>
            <w:webHidden/>
          </w:rPr>
          <w:fldChar w:fldCharType="separate"/>
        </w:r>
        <w:r w:rsidR="00A1110C">
          <w:rPr>
            <w:noProof/>
            <w:webHidden/>
          </w:rPr>
          <w:t>5</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2995" w:history="1">
        <w:r w:rsidR="00A1110C" w:rsidRPr="00CF48D0">
          <w:rPr>
            <w:rStyle w:val="Hyperlink"/>
            <w:rFonts w:eastAsiaTheme="majorEastAsia"/>
            <w:noProof/>
          </w:rPr>
          <w:t>4.2</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Software</w:t>
        </w:r>
        <w:r w:rsidR="00A1110C">
          <w:rPr>
            <w:noProof/>
            <w:webHidden/>
          </w:rPr>
          <w:tab/>
        </w:r>
        <w:r w:rsidR="00A1110C">
          <w:rPr>
            <w:noProof/>
            <w:webHidden/>
          </w:rPr>
          <w:fldChar w:fldCharType="begin"/>
        </w:r>
        <w:r w:rsidR="00A1110C">
          <w:rPr>
            <w:noProof/>
            <w:webHidden/>
          </w:rPr>
          <w:instrText xml:space="preserve"> PAGEREF _Toc355372995 \h </w:instrText>
        </w:r>
        <w:r w:rsidR="00A1110C">
          <w:rPr>
            <w:noProof/>
            <w:webHidden/>
          </w:rPr>
        </w:r>
        <w:r w:rsidR="00A1110C">
          <w:rPr>
            <w:noProof/>
            <w:webHidden/>
          </w:rPr>
          <w:fldChar w:fldCharType="separate"/>
        </w:r>
        <w:r w:rsidR="00A1110C">
          <w:rPr>
            <w:noProof/>
            <w:webHidden/>
          </w:rPr>
          <w:t>5</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2996" w:history="1">
        <w:r w:rsidR="00A1110C" w:rsidRPr="00CF48D0">
          <w:rPr>
            <w:rStyle w:val="Hyperlink"/>
            <w:rFonts w:eastAsiaTheme="majorEastAsia"/>
            <w:noProof/>
          </w:rPr>
          <w:t>4.3</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Entwicklungsdauer</w:t>
        </w:r>
        <w:r w:rsidR="00A1110C">
          <w:rPr>
            <w:noProof/>
            <w:webHidden/>
          </w:rPr>
          <w:tab/>
        </w:r>
        <w:r w:rsidR="00A1110C">
          <w:rPr>
            <w:noProof/>
            <w:webHidden/>
          </w:rPr>
          <w:fldChar w:fldCharType="begin"/>
        </w:r>
        <w:r w:rsidR="00A1110C">
          <w:rPr>
            <w:noProof/>
            <w:webHidden/>
          </w:rPr>
          <w:instrText xml:space="preserve"> PAGEREF _Toc355372996 \h </w:instrText>
        </w:r>
        <w:r w:rsidR="00A1110C">
          <w:rPr>
            <w:noProof/>
            <w:webHidden/>
          </w:rPr>
        </w:r>
        <w:r w:rsidR="00A1110C">
          <w:rPr>
            <w:noProof/>
            <w:webHidden/>
          </w:rPr>
          <w:fldChar w:fldCharType="separate"/>
        </w:r>
        <w:r w:rsidR="00A1110C">
          <w:rPr>
            <w:noProof/>
            <w:webHidden/>
          </w:rPr>
          <w:t>5</w:t>
        </w:r>
        <w:r w:rsidR="00A1110C">
          <w:rPr>
            <w:noProof/>
            <w:webHidden/>
          </w:rPr>
          <w:fldChar w:fldCharType="end"/>
        </w:r>
      </w:hyperlink>
    </w:p>
    <w:p w:rsidR="00A1110C" w:rsidRDefault="00D50788">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97" w:history="1">
        <w:r w:rsidR="00A1110C" w:rsidRPr="00CF48D0">
          <w:rPr>
            <w:rStyle w:val="Hyperlink"/>
            <w:rFonts w:eastAsiaTheme="majorEastAsia"/>
            <w:noProof/>
          </w:rPr>
          <w:t>5</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Qualitätssicherung/Tests</w:t>
        </w:r>
        <w:r w:rsidR="00A1110C">
          <w:rPr>
            <w:noProof/>
            <w:webHidden/>
          </w:rPr>
          <w:tab/>
        </w:r>
        <w:r w:rsidR="00A1110C">
          <w:rPr>
            <w:noProof/>
            <w:webHidden/>
          </w:rPr>
          <w:fldChar w:fldCharType="begin"/>
        </w:r>
        <w:r w:rsidR="00A1110C">
          <w:rPr>
            <w:noProof/>
            <w:webHidden/>
          </w:rPr>
          <w:instrText xml:space="preserve"> PAGEREF _Toc355372997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2998" w:history="1">
        <w:r w:rsidR="00A1110C" w:rsidRPr="00CF48D0">
          <w:rPr>
            <w:rStyle w:val="Hyperlink"/>
            <w:rFonts w:eastAsiaTheme="majorEastAsia"/>
            <w:noProof/>
          </w:rPr>
          <w:t>5.1</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Testdaten des Kunden bzw. zu erstellende</w:t>
        </w:r>
        <w:r w:rsidR="00A1110C">
          <w:rPr>
            <w:noProof/>
            <w:webHidden/>
          </w:rPr>
          <w:tab/>
        </w:r>
        <w:r w:rsidR="00A1110C">
          <w:rPr>
            <w:noProof/>
            <w:webHidden/>
          </w:rPr>
          <w:fldChar w:fldCharType="begin"/>
        </w:r>
        <w:r w:rsidR="00A1110C">
          <w:rPr>
            <w:noProof/>
            <w:webHidden/>
          </w:rPr>
          <w:instrText xml:space="preserve"> PAGEREF _Toc355372998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2999" w:history="1">
        <w:r w:rsidR="00A1110C" w:rsidRPr="00CF48D0">
          <w:rPr>
            <w:rStyle w:val="Hyperlink"/>
            <w:rFonts w:eastAsiaTheme="majorEastAsia"/>
            <w:noProof/>
          </w:rPr>
          <w:t>5.2</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Testmethoden</w:t>
        </w:r>
        <w:r w:rsidR="00A1110C">
          <w:rPr>
            <w:noProof/>
            <w:webHidden/>
          </w:rPr>
          <w:tab/>
        </w:r>
        <w:r w:rsidR="00A1110C">
          <w:rPr>
            <w:noProof/>
            <w:webHidden/>
          </w:rPr>
          <w:fldChar w:fldCharType="begin"/>
        </w:r>
        <w:r w:rsidR="00A1110C">
          <w:rPr>
            <w:noProof/>
            <w:webHidden/>
          </w:rPr>
          <w:instrText xml:space="preserve"> PAGEREF _Toc355372999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3000" w:history="1">
        <w:r w:rsidR="00A1110C" w:rsidRPr="00CF48D0">
          <w:rPr>
            <w:rStyle w:val="Hyperlink"/>
            <w:rFonts w:eastAsiaTheme="majorEastAsia"/>
            <w:noProof/>
          </w:rPr>
          <w:t>5.3</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Testgrenzen</w:t>
        </w:r>
        <w:r w:rsidR="00A1110C">
          <w:rPr>
            <w:noProof/>
            <w:webHidden/>
          </w:rPr>
          <w:tab/>
        </w:r>
        <w:r w:rsidR="00A1110C">
          <w:rPr>
            <w:noProof/>
            <w:webHidden/>
          </w:rPr>
          <w:fldChar w:fldCharType="begin"/>
        </w:r>
        <w:r w:rsidR="00A1110C">
          <w:rPr>
            <w:noProof/>
            <w:webHidden/>
          </w:rPr>
          <w:instrText xml:space="preserve"> PAGEREF _Toc355373000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3001" w:history="1">
        <w:r w:rsidR="00A1110C" w:rsidRPr="00CF48D0">
          <w:rPr>
            <w:rStyle w:val="Hyperlink"/>
            <w:rFonts w:eastAsiaTheme="majorEastAsia"/>
            <w:noProof/>
          </w:rPr>
          <w:t>5.4</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Testdokumentation</w:t>
        </w:r>
        <w:r w:rsidR="00A1110C">
          <w:rPr>
            <w:noProof/>
            <w:webHidden/>
          </w:rPr>
          <w:tab/>
        </w:r>
        <w:r w:rsidR="00A1110C">
          <w:rPr>
            <w:noProof/>
            <w:webHidden/>
          </w:rPr>
          <w:fldChar w:fldCharType="begin"/>
        </w:r>
        <w:r w:rsidR="00A1110C">
          <w:rPr>
            <w:noProof/>
            <w:webHidden/>
          </w:rPr>
          <w:instrText xml:space="preserve"> PAGEREF _Toc355373001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3002" w:history="1">
        <w:r w:rsidR="00A1110C" w:rsidRPr="00CF48D0">
          <w:rPr>
            <w:rStyle w:val="Hyperlink"/>
            <w:rFonts w:eastAsiaTheme="majorEastAsia"/>
            <w:noProof/>
          </w:rPr>
          <w:t>5.5</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Datenschutz/Datensicherheit</w:t>
        </w:r>
        <w:r w:rsidR="00A1110C">
          <w:rPr>
            <w:noProof/>
            <w:webHidden/>
          </w:rPr>
          <w:tab/>
        </w:r>
        <w:r w:rsidR="00A1110C">
          <w:rPr>
            <w:noProof/>
            <w:webHidden/>
          </w:rPr>
          <w:fldChar w:fldCharType="begin"/>
        </w:r>
        <w:r w:rsidR="00A1110C">
          <w:rPr>
            <w:noProof/>
            <w:webHidden/>
          </w:rPr>
          <w:instrText xml:space="preserve"> PAGEREF _Toc355373002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3003" w:history="1">
        <w:r w:rsidR="00A1110C" w:rsidRPr="00CF48D0">
          <w:rPr>
            <w:rStyle w:val="Hyperlink"/>
            <w:rFonts w:eastAsiaTheme="majorEastAsia"/>
            <w:noProof/>
          </w:rPr>
          <w:t>5.6</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Abgabeumfang</w:t>
        </w:r>
        <w:r w:rsidR="00A1110C">
          <w:rPr>
            <w:noProof/>
            <w:webHidden/>
          </w:rPr>
          <w:tab/>
        </w:r>
        <w:r w:rsidR="00A1110C">
          <w:rPr>
            <w:noProof/>
            <w:webHidden/>
          </w:rPr>
          <w:fldChar w:fldCharType="begin"/>
        </w:r>
        <w:r w:rsidR="00A1110C">
          <w:rPr>
            <w:noProof/>
            <w:webHidden/>
          </w:rPr>
          <w:instrText xml:space="preserve"> PAGEREF _Toc355373003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3004" w:history="1">
        <w:r w:rsidR="00A1110C" w:rsidRPr="00CF48D0">
          <w:rPr>
            <w:rStyle w:val="Hyperlink"/>
            <w:rFonts w:eastAsiaTheme="majorEastAsia"/>
            <w:noProof/>
          </w:rPr>
          <w:t>5.7</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Dokumentation</w:t>
        </w:r>
        <w:r w:rsidR="00A1110C">
          <w:rPr>
            <w:noProof/>
            <w:webHidden/>
          </w:rPr>
          <w:tab/>
        </w:r>
        <w:r w:rsidR="00A1110C">
          <w:rPr>
            <w:noProof/>
            <w:webHidden/>
          </w:rPr>
          <w:fldChar w:fldCharType="begin"/>
        </w:r>
        <w:r w:rsidR="00A1110C">
          <w:rPr>
            <w:noProof/>
            <w:webHidden/>
          </w:rPr>
          <w:instrText xml:space="preserve"> PAGEREF _Toc355373004 \h </w:instrText>
        </w:r>
        <w:r w:rsidR="00A1110C">
          <w:rPr>
            <w:noProof/>
            <w:webHidden/>
          </w:rPr>
        </w:r>
        <w:r w:rsidR="00A1110C">
          <w:rPr>
            <w:noProof/>
            <w:webHidden/>
          </w:rPr>
          <w:fldChar w:fldCharType="separate"/>
        </w:r>
        <w:r w:rsidR="00A1110C">
          <w:rPr>
            <w:noProof/>
            <w:webHidden/>
          </w:rPr>
          <w:t>7</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3005" w:history="1">
        <w:r w:rsidR="00A1110C" w:rsidRPr="00CF48D0">
          <w:rPr>
            <w:rStyle w:val="Hyperlink"/>
            <w:rFonts w:eastAsiaTheme="majorEastAsia"/>
            <w:noProof/>
          </w:rPr>
          <w:t>5.8</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Abgabeform</w:t>
        </w:r>
        <w:r w:rsidR="00A1110C">
          <w:rPr>
            <w:noProof/>
            <w:webHidden/>
          </w:rPr>
          <w:tab/>
        </w:r>
        <w:r w:rsidR="00A1110C">
          <w:rPr>
            <w:noProof/>
            <w:webHidden/>
          </w:rPr>
          <w:fldChar w:fldCharType="begin"/>
        </w:r>
        <w:r w:rsidR="00A1110C">
          <w:rPr>
            <w:noProof/>
            <w:webHidden/>
          </w:rPr>
          <w:instrText xml:space="preserve"> PAGEREF _Toc355373005 \h </w:instrText>
        </w:r>
        <w:r w:rsidR="00A1110C">
          <w:rPr>
            <w:noProof/>
            <w:webHidden/>
          </w:rPr>
        </w:r>
        <w:r w:rsidR="00A1110C">
          <w:rPr>
            <w:noProof/>
            <w:webHidden/>
          </w:rPr>
          <w:fldChar w:fldCharType="separate"/>
        </w:r>
        <w:r w:rsidR="00A1110C">
          <w:rPr>
            <w:noProof/>
            <w:webHidden/>
          </w:rPr>
          <w:t>7</w:t>
        </w:r>
        <w:r w:rsidR="00A1110C">
          <w:rPr>
            <w:noProof/>
            <w:webHidden/>
          </w:rPr>
          <w:fldChar w:fldCharType="end"/>
        </w:r>
      </w:hyperlink>
    </w:p>
    <w:p w:rsidR="00A1110C" w:rsidRDefault="00D50788">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3006" w:history="1">
        <w:r w:rsidR="00A1110C" w:rsidRPr="00CF48D0">
          <w:rPr>
            <w:rStyle w:val="Hyperlink"/>
            <w:rFonts w:eastAsiaTheme="majorEastAsia"/>
            <w:noProof/>
          </w:rPr>
          <w:t>6</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Wartung</w:t>
        </w:r>
        <w:r w:rsidR="00A1110C">
          <w:rPr>
            <w:noProof/>
            <w:webHidden/>
          </w:rPr>
          <w:tab/>
        </w:r>
        <w:r w:rsidR="00A1110C">
          <w:rPr>
            <w:noProof/>
            <w:webHidden/>
          </w:rPr>
          <w:fldChar w:fldCharType="begin"/>
        </w:r>
        <w:r w:rsidR="00A1110C">
          <w:rPr>
            <w:noProof/>
            <w:webHidden/>
          </w:rPr>
          <w:instrText xml:space="preserve"> PAGEREF _Toc355373006 \h </w:instrText>
        </w:r>
        <w:r w:rsidR="00A1110C">
          <w:rPr>
            <w:noProof/>
            <w:webHidden/>
          </w:rPr>
        </w:r>
        <w:r w:rsidR="00A1110C">
          <w:rPr>
            <w:noProof/>
            <w:webHidden/>
          </w:rPr>
          <w:fldChar w:fldCharType="separate"/>
        </w:r>
        <w:r w:rsidR="00A1110C">
          <w:rPr>
            <w:noProof/>
            <w:webHidden/>
          </w:rPr>
          <w:t>8</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3007" w:history="1">
        <w:r w:rsidR="00A1110C" w:rsidRPr="00CF48D0">
          <w:rPr>
            <w:rStyle w:val="Hyperlink"/>
            <w:rFonts w:eastAsiaTheme="majorEastAsia"/>
            <w:noProof/>
          </w:rPr>
          <w:t>6.1</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Wartungsumfang</w:t>
        </w:r>
        <w:r w:rsidR="00A1110C">
          <w:rPr>
            <w:noProof/>
            <w:webHidden/>
          </w:rPr>
          <w:tab/>
        </w:r>
        <w:r w:rsidR="00A1110C">
          <w:rPr>
            <w:noProof/>
            <w:webHidden/>
          </w:rPr>
          <w:fldChar w:fldCharType="begin"/>
        </w:r>
        <w:r w:rsidR="00A1110C">
          <w:rPr>
            <w:noProof/>
            <w:webHidden/>
          </w:rPr>
          <w:instrText xml:space="preserve"> PAGEREF _Toc355373007 \h </w:instrText>
        </w:r>
        <w:r w:rsidR="00A1110C">
          <w:rPr>
            <w:noProof/>
            <w:webHidden/>
          </w:rPr>
        </w:r>
        <w:r w:rsidR="00A1110C">
          <w:rPr>
            <w:noProof/>
            <w:webHidden/>
          </w:rPr>
          <w:fldChar w:fldCharType="separate"/>
        </w:r>
        <w:r w:rsidR="00A1110C">
          <w:rPr>
            <w:noProof/>
            <w:webHidden/>
          </w:rPr>
          <w:t>8</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3008" w:history="1">
        <w:r w:rsidR="00A1110C" w:rsidRPr="00CF48D0">
          <w:rPr>
            <w:rStyle w:val="Hyperlink"/>
            <w:rFonts w:eastAsiaTheme="majorEastAsia"/>
            <w:noProof/>
          </w:rPr>
          <w:t>6.2</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Vorgangsweise</w:t>
        </w:r>
        <w:r w:rsidR="00A1110C">
          <w:rPr>
            <w:noProof/>
            <w:webHidden/>
          </w:rPr>
          <w:tab/>
        </w:r>
        <w:r w:rsidR="00A1110C">
          <w:rPr>
            <w:noProof/>
            <w:webHidden/>
          </w:rPr>
          <w:fldChar w:fldCharType="begin"/>
        </w:r>
        <w:r w:rsidR="00A1110C">
          <w:rPr>
            <w:noProof/>
            <w:webHidden/>
          </w:rPr>
          <w:instrText xml:space="preserve"> PAGEREF _Toc355373008 \h </w:instrText>
        </w:r>
        <w:r w:rsidR="00A1110C">
          <w:rPr>
            <w:noProof/>
            <w:webHidden/>
          </w:rPr>
        </w:r>
        <w:r w:rsidR="00A1110C">
          <w:rPr>
            <w:noProof/>
            <w:webHidden/>
          </w:rPr>
          <w:fldChar w:fldCharType="separate"/>
        </w:r>
        <w:r w:rsidR="00A1110C">
          <w:rPr>
            <w:noProof/>
            <w:webHidden/>
          </w:rPr>
          <w:t>8</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3009" w:history="1">
        <w:r w:rsidR="00A1110C" w:rsidRPr="00CF48D0">
          <w:rPr>
            <w:rStyle w:val="Hyperlink"/>
            <w:rFonts w:eastAsiaTheme="majorEastAsia"/>
            <w:noProof/>
          </w:rPr>
          <w:t>6.3</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Zeitraum</w:t>
        </w:r>
        <w:r w:rsidR="00A1110C">
          <w:rPr>
            <w:noProof/>
            <w:webHidden/>
          </w:rPr>
          <w:tab/>
        </w:r>
        <w:r w:rsidR="00A1110C">
          <w:rPr>
            <w:noProof/>
            <w:webHidden/>
          </w:rPr>
          <w:fldChar w:fldCharType="begin"/>
        </w:r>
        <w:r w:rsidR="00A1110C">
          <w:rPr>
            <w:noProof/>
            <w:webHidden/>
          </w:rPr>
          <w:instrText xml:space="preserve"> PAGEREF _Toc355373009 \h </w:instrText>
        </w:r>
        <w:r w:rsidR="00A1110C">
          <w:rPr>
            <w:noProof/>
            <w:webHidden/>
          </w:rPr>
        </w:r>
        <w:r w:rsidR="00A1110C">
          <w:rPr>
            <w:noProof/>
            <w:webHidden/>
          </w:rPr>
          <w:fldChar w:fldCharType="separate"/>
        </w:r>
        <w:r w:rsidR="00A1110C">
          <w:rPr>
            <w:noProof/>
            <w:webHidden/>
          </w:rPr>
          <w:t>8</w:t>
        </w:r>
        <w:r w:rsidR="00A1110C">
          <w:rPr>
            <w:noProof/>
            <w:webHidden/>
          </w:rPr>
          <w:fldChar w:fldCharType="end"/>
        </w:r>
      </w:hyperlink>
    </w:p>
    <w:p w:rsidR="00A1110C" w:rsidRDefault="00D50788">
      <w:pPr>
        <w:pStyle w:val="Verzeichnis2"/>
        <w:rPr>
          <w:rFonts w:asciiTheme="minorHAnsi" w:eastAsiaTheme="minorEastAsia" w:hAnsiTheme="minorHAnsi" w:cstheme="minorBidi"/>
          <w:i w:val="0"/>
          <w:noProof/>
          <w:sz w:val="22"/>
          <w:szCs w:val="22"/>
          <w:lang w:val="de-AT" w:eastAsia="de-AT"/>
        </w:rPr>
      </w:pPr>
      <w:hyperlink w:anchor="_Toc355373010" w:history="1">
        <w:r w:rsidR="00A1110C" w:rsidRPr="00CF48D0">
          <w:rPr>
            <w:rStyle w:val="Hyperlink"/>
            <w:rFonts w:eastAsiaTheme="majorEastAsia"/>
            <w:noProof/>
          </w:rPr>
          <w:t>6.4</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Begleitende Maßnahmen</w:t>
        </w:r>
        <w:r w:rsidR="00A1110C">
          <w:rPr>
            <w:noProof/>
            <w:webHidden/>
          </w:rPr>
          <w:tab/>
        </w:r>
        <w:r w:rsidR="00A1110C">
          <w:rPr>
            <w:noProof/>
            <w:webHidden/>
          </w:rPr>
          <w:fldChar w:fldCharType="begin"/>
        </w:r>
        <w:r w:rsidR="00A1110C">
          <w:rPr>
            <w:noProof/>
            <w:webHidden/>
          </w:rPr>
          <w:instrText xml:space="preserve"> PAGEREF _Toc355373010 \h </w:instrText>
        </w:r>
        <w:r w:rsidR="00A1110C">
          <w:rPr>
            <w:noProof/>
            <w:webHidden/>
          </w:rPr>
        </w:r>
        <w:r w:rsidR="00A1110C">
          <w:rPr>
            <w:noProof/>
            <w:webHidden/>
          </w:rPr>
          <w:fldChar w:fldCharType="separate"/>
        </w:r>
        <w:r w:rsidR="00A1110C">
          <w:rPr>
            <w:noProof/>
            <w:webHidden/>
          </w:rPr>
          <w:t>8</w:t>
        </w:r>
        <w:r w:rsidR="00A1110C">
          <w:rPr>
            <w:noProof/>
            <w:webHidden/>
          </w:rPr>
          <w:fldChar w:fldCharType="end"/>
        </w:r>
      </w:hyperlink>
    </w:p>
    <w:p w:rsidR="00A1110C" w:rsidRDefault="00D50788">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3011" w:history="1">
        <w:r w:rsidR="00A1110C" w:rsidRPr="00CF48D0">
          <w:rPr>
            <w:rStyle w:val="Hyperlink"/>
            <w:rFonts w:eastAsiaTheme="majorEastAsia"/>
            <w:noProof/>
          </w:rPr>
          <w:t>7</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Index</w:t>
        </w:r>
        <w:r w:rsidR="00A1110C">
          <w:rPr>
            <w:noProof/>
            <w:webHidden/>
          </w:rPr>
          <w:tab/>
        </w:r>
        <w:r w:rsidR="00A1110C">
          <w:rPr>
            <w:noProof/>
            <w:webHidden/>
          </w:rPr>
          <w:fldChar w:fldCharType="begin"/>
        </w:r>
        <w:r w:rsidR="00A1110C">
          <w:rPr>
            <w:noProof/>
            <w:webHidden/>
          </w:rPr>
          <w:instrText xml:space="preserve"> PAGEREF _Toc355373011 \h </w:instrText>
        </w:r>
        <w:r w:rsidR="00A1110C">
          <w:rPr>
            <w:noProof/>
            <w:webHidden/>
          </w:rPr>
        </w:r>
        <w:r w:rsidR="00A1110C">
          <w:rPr>
            <w:noProof/>
            <w:webHidden/>
          </w:rPr>
          <w:fldChar w:fldCharType="separate"/>
        </w:r>
        <w:r w:rsidR="00A1110C">
          <w:rPr>
            <w:noProof/>
            <w:webHidden/>
          </w:rPr>
          <w:t>9</w:t>
        </w:r>
        <w:r w:rsidR="00A1110C">
          <w:rPr>
            <w:noProof/>
            <w:webHidden/>
          </w:rPr>
          <w:fldChar w:fldCharType="end"/>
        </w:r>
      </w:hyperlink>
    </w:p>
    <w:p w:rsidR="00D6200F" w:rsidRDefault="00A16B55" w:rsidP="00A16B55">
      <w:pPr>
        <w:ind w:left="0"/>
      </w:pPr>
      <w:r>
        <w:fldChar w:fldCharType="end"/>
      </w:r>
    </w:p>
    <w:p w:rsidR="00D6200F" w:rsidRPr="00E44E68" w:rsidRDefault="00D6200F" w:rsidP="00DD21F1">
      <w:pPr>
        <w:pStyle w:val="berschrift1"/>
      </w:pPr>
      <w:bookmarkStart w:id="2" w:name="_Toc355372981"/>
      <w:r w:rsidRPr="00E44E68">
        <w:lastRenderedPageBreak/>
        <w:t>Projektbeschreibung</w:t>
      </w:r>
      <w:bookmarkEnd w:id="2"/>
    </w:p>
    <w:p w:rsidR="00D6200F" w:rsidRPr="00DD21F1" w:rsidRDefault="00D6200F" w:rsidP="00DD21F1">
      <w:pPr>
        <w:pStyle w:val="berschrift2"/>
      </w:pPr>
      <w:bookmarkStart w:id="3" w:name="_Toc355372982"/>
      <w:r w:rsidRPr="00DD21F1">
        <w:t>Beschreibung der Systemumgebung</w:t>
      </w:r>
      <w:bookmarkEnd w:id="3"/>
      <w:r w:rsidRPr="00DD21F1">
        <w:t xml:space="preserve">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6E6D4E" w:rsidDel="00A1110C" w:rsidRDefault="00D6200F" w:rsidP="00DD21F1">
      <w:pPr>
        <w:pStyle w:val="berschrift2"/>
        <w:rPr>
          <w:del w:id="4" w:author="ALGE" w:date="2013-05-03T19:32:00Z"/>
        </w:rPr>
      </w:pPr>
      <w:del w:id="5" w:author="ALGE" w:date="2013-05-03T19:32:00Z">
        <w:r w:rsidRPr="006E6D4E" w:rsidDel="00A1110C">
          <w:delText>Kurze Beschreibung der Requirements/Anforderungen (mit Verweis auf das Detaildokument)</w:delText>
        </w:r>
        <w:bookmarkStart w:id="6" w:name="_Toc355372983"/>
        <w:bookmarkEnd w:id="6"/>
      </w:del>
    </w:p>
    <w:p w:rsidR="00D6200F" w:rsidDel="00A1110C" w:rsidRDefault="00D6200F" w:rsidP="00D6200F">
      <w:pPr>
        <w:rPr>
          <w:del w:id="7" w:author="ALGE" w:date="2013-05-03T19:32:00Z"/>
        </w:rPr>
      </w:pPr>
      <w:del w:id="8" w:author="ALGE" w:date="2013-05-03T19:32:00Z">
        <w:r w:rsidDel="00A1110C">
          <w:delTex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delText>
        </w:r>
        <w:bookmarkStart w:id="9" w:name="_Toc355372984"/>
        <w:bookmarkEnd w:id="9"/>
      </w:del>
    </w:p>
    <w:p w:rsidR="00D6200F" w:rsidRPr="00E44E68" w:rsidRDefault="00D6200F" w:rsidP="00DD21F1">
      <w:pPr>
        <w:pStyle w:val="berschrift2"/>
      </w:pPr>
      <w:bookmarkStart w:id="10" w:name="_Toc355372985"/>
      <w:r w:rsidRPr="00E44E68">
        <w:t>Beschreibung der Systemumgebung des Anwenders</w:t>
      </w:r>
      <w:bookmarkEnd w:id="10"/>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1"/>
      </w:pPr>
      <w:bookmarkStart w:id="11" w:name="_Toc355372986"/>
      <w:r w:rsidRPr="00E44E68">
        <w:lastRenderedPageBreak/>
        <w:t>Beschreibung der Funktionen</w:t>
      </w:r>
      <w:bookmarkEnd w:id="11"/>
    </w:p>
    <w:p w:rsidR="00D6200F" w:rsidRPr="00E44E68" w:rsidRDefault="00D6200F" w:rsidP="00DD21F1">
      <w:pPr>
        <w:pStyle w:val="berschrift2"/>
      </w:pPr>
      <w:bookmarkStart w:id="12" w:name="_Toc355372987"/>
      <w:r w:rsidRPr="00E44E68">
        <w:t>Angaben darüber, was Funktionen können sollen</w:t>
      </w:r>
      <w:bookmarkEnd w:id="12"/>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13" w:name="_Toc355372988"/>
      <w:r w:rsidRPr="00E44E68">
        <w:t>Datenflussdiagramme</w:t>
      </w:r>
      <w:r w:rsidR="000F2473">
        <w:fldChar w:fldCharType="begin"/>
      </w:r>
      <w:r w:rsidR="000F2473">
        <w:instrText xml:space="preserve"> XE "</w:instrText>
      </w:r>
      <w:r w:rsidR="000F2473" w:rsidRPr="00BD28E2">
        <w:instrText>Datenflussdiagramme</w:instrText>
      </w:r>
      <w:r w:rsidR="000F2473">
        <w:instrText xml:space="preserve">" </w:instrText>
      </w:r>
      <w:r w:rsidR="000F2473">
        <w:fldChar w:fldCharType="end"/>
      </w:r>
      <w:r w:rsidRPr="00E44E68">
        <w:t xml:space="preserve"> der einzelnen Funktionen</w:t>
      </w:r>
      <w:bookmarkEnd w:id="13"/>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6E6D4E" w:rsidRDefault="00D6200F" w:rsidP="00DD21F1">
      <w:pPr>
        <w:pStyle w:val="berschrift2"/>
      </w:pPr>
      <w:bookmarkStart w:id="14" w:name="_Toc355372989"/>
      <w:r w:rsidRPr="006E6D4E">
        <w:t>Bildschirmmaske/User Interface</w:t>
      </w:r>
      <w:bookmarkEnd w:id="14"/>
    </w:p>
    <w:p w:rsidR="00D6200F" w:rsidRDefault="00D6200F" w:rsidP="00D6200F">
      <w:r>
        <w:t>Genaue Angaben, was und wie eingegeben werden soll.</w:t>
      </w:r>
    </w:p>
    <w:p w:rsidR="00D6200F" w:rsidRPr="006E6D4E" w:rsidRDefault="00D6200F" w:rsidP="00DD21F1">
      <w:pPr>
        <w:pStyle w:val="berschrift2"/>
      </w:pPr>
      <w:bookmarkStart w:id="15" w:name="_Toc355372990"/>
      <w:r w:rsidRPr="006E6D4E">
        <w:t>Einschränkungen der einzelnen Funktionen durch die Hardware</w:t>
      </w:r>
      <w:bookmarkEnd w:id="15"/>
      <w:r w:rsidR="000F2473">
        <w:fldChar w:fldCharType="begin"/>
      </w:r>
      <w:r w:rsidR="000F2473">
        <w:instrText xml:space="preserve"> XE "</w:instrText>
      </w:r>
      <w:r w:rsidR="000F2473" w:rsidRPr="002E5D6F">
        <w:instrText>Hardware</w:instrText>
      </w:r>
      <w:r w:rsidR="000F2473">
        <w:instrText xml:space="preserve">" </w:instrText>
      </w:r>
      <w:r w:rsidR="000F2473">
        <w:fldChar w:fldCharType="end"/>
      </w:r>
    </w:p>
    <w:p w:rsidR="00D6200F" w:rsidRDefault="00D6200F" w:rsidP="00D6200F">
      <w:r>
        <w:t>Zu wenig Speicher</w:t>
      </w:r>
    </w:p>
    <w:p w:rsidR="00D6200F" w:rsidRDefault="00D6200F" w:rsidP="00D6200F">
      <w:r>
        <w:t>Zu lange Antwortzeiten</w:t>
      </w:r>
    </w:p>
    <w:p w:rsidR="00D6200F" w:rsidRPr="006E6D4E" w:rsidRDefault="00D6200F" w:rsidP="00DD21F1">
      <w:pPr>
        <w:pStyle w:val="berschrift2"/>
      </w:pPr>
      <w:bookmarkStart w:id="16" w:name="_Toc355372991"/>
      <w:r w:rsidRPr="006E6D4E">
        <w:t>Schnittstellenbeschreibung (spez. für DDE/OLE)</w:t>
      </w:r>
      <w:bookmarkEnd w:id="16"/>
    </w:p>
    <w:p w:rsidR="00D6200F" w:rsidRDefault="00D6200F" w:rsidP="00D6200F">
      <w:r>
        <w:t>Funktionale Abhängigkeiten</w:t>
      </w:r>
    </w:p>
    <w:p w:rsidR="00D6200F" w:rsidRDefault="00D6200F" w:rsidP="00D6200F">
      <w:r>
        <w:t>ein Makro benötigt ein anderes, um lauffähig zu sein</w:t>
      </w:r>
    </w:p>
    <w:p w:rsidR="00D6200F" w:rsidRPr="00E44E68" w:rsidRDefault="00D6200F" w:rsidP="00DD21F1">
      <w:pPr>
        <w:pStyle w:val="berschrift2"/>
      </w:pPr>
      <w:bookmarkStart w:id="17" w:name="_Toc355372992"/>
      <w:r w:rsidRPr="00E44E68">
        <w:t>Fehlerbehandlung</w:t>
      </w:r>
      <w:bookmarkEnd w:id="17"/>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1"/>
      </w:pPr>
      <w:bookmarkStart w:id="18" w:name="_Toc355372993"/>
      <w:r w:rsidRPr="00E44E68">
        <w:t>Ressourcenanforderungen</w:t>
      </w:r>
      <w:bookmarkEnd w:id="18"/>
    </w:p>
    <w:p w:rsidR="00D6200F" w:rsidRPr="00E44E68" w:rsidRDefault="00D6200F" w:rsidP="00DD21F1">
      <w:pPr>
        <w:pStyle w:val="berschrift2"/>
      </w:pPr>
      <w:bookmarkStart w:id="19" w:name="_Toc355372994"/>
      <w:r w:rsidRPr="00E44E68">
        <w:t>Hardware</w:t>
      </w:r>
      <w:bookmarkEnd w:id="19"/>
      <w:r w:rsidR="000F2473">
        <w:fldChar w:fldCharType="begin"/>
      </w:r>
      <w:r w:rsidR="000F2473">
        <w:instrText xml:space="preserve"> XE "</w:instrText>
      </w:r>
      <w:r w:rsidR="000F2473" w:rsidRPr="002E5D6F">
        <w:instrText>Hardware</w:instrText>
      </w:r>
      <w:r w:rsidR="000F2473">
        <w:instrText xml:space="preserve">" </w:instrText>
      </w:r>
      <w:r w:rsidR="000F2473">
        <w:fldChar w:fldCharType="end"/>
      </w:r>
    </w:p>
    <w:p w:rsidR="00D6200F" w:rsidRDefault="00D6200F" w:rsidP="00D6200F">
      <w:r>
        <w:t>Genaue Beschreibung der für das Projekt benötigten HW (für den Entwickler und den Anwender)</w:t>
      </w:r>
    </w:p>
    <w:p w:rsidR="00D6200F" w:rsidRPr="00E44E68" w:rsidRDefault="00D6200F" w:rsidP="00DD21F1">
      <w:pPr>
        <w:pStyle w:val="berschrift2"/>
      </w:pPr>
      <w:bookmarkStart w:id="20" w:name="_Toc355372995"/>
      <w:r w:rsidRPr="00E44E68">
        <w:t>Software</w:t>
      </w:r>
      <w:bookmarkEnd w:id="20"/>
      <w:r w:rsidR="000F2473">
        <w:fldChar w:fldCharType="begin"/>
      </w:r>
      <w:r w:rsidR="000F2473">
        <w:instrText xml:space="preserve"> XE "</w:instrText>
      </w:r>
      <w:r w:rsidR="000F2473" w:rsidRPr="004E150A">
        <w:instrText>Software</w:instrText>
      </w:r>
      <w:r w:rsidR="000F2473">
        <w:instrText xml:space="preserve">" </w:instrText>
      </w:r>
      <w:r w:rsidR="000F2473">
        <w:fldChar w:fldCharType="end"/>
      </w:r>
    </w:p>
    <w:p w:rsidR="00D6200F" w:rsidRDefault="00D6200F" w:rsidP="00D6200F">
      <w:r>
        <w:t>Was an SW wird für das Projekt benötigt?</w:t>
      </w:r>
    </w:p>
    <w:p w:rsidR="00D6200F" w:rsidRPr="006E6D4E" w:rsidRDefault="00D6200F" w:rsidP="00D6200F">
      <w:pPr>
        <w:rPr>
          <w:lang w:val="de-AT"/>
        </w:rPr>
      </w:pPr>
      <w:r w:rsidRPr="006E6D4E">
        <w:rPr>
          <w:lang w:val="de-AT"/>
        </w:rPr>
        <w:t>Betriebssystem</w:t>
      </w:r>
    </w:p>
    <w:p w:rsidR="00D6200F" w:rsidRPr="006E6D4E" w:rsidRDefault="00D6200F" w:rsidP="00D6200F">
      <w:pPr>
        <w:rPr>
          <w:lang w:val="de-AT"/>
        </w:rPr>
      </w:pPr>
      <w:r w:rsidRPr="006E6D4E">
        <w:rPr>
          <w:lang w:val="de-AT"/>
        </w:rPr>
        <w:t>Compiler</w:t>
      </w:r>
    </w:p>
    <w:p w:rsidR="00D6200F" w:rsidRPr="006E6D4E" w:rsidRDefault="00D6200F" w:rsidP="00D6200F">
      <w:pPr>
        <w:rPr>
          <w:lang w:val="de-AT"/>
        </w:rPr>
      </w:pPr>
      <w:r w:rsidRPr="006E6D4E">
        <w:rPr>
          <w:lang w:val="de-AT"/>
        </w:rPr>
        <w:t>Test Tools</w:t>
      </w:r>
    </w:p>
    <w:p w:rsidR="00D6200F" w:rsidRDefault="00D6200F" w:rsidP="00D6200F">
      <w:r>
        <w:t>Anwendungspakete</w:t>
      </w:r>
    </w:p>
    <w:p w:rsidR="00D6200F" w:rsidRDefault="00D6200F" w:rsidP="00D6200F">
      <w:r>
        <w:t>Datenbankpakete</w:t>
      </w:r>
    </w:p>
    <w:p w:rsidR="00D6200F" w:rsidRPr="00E44E68" w:rsidRDefault="00D6200F" w:rsidP="00DD21F1">
      <w:pPr>
        <w:pStyle w:val="berschrift2"/>
      </w:pPr>
      <w:bookmarkStart w:id="21" w:name="_Toc355372996"/>
      <w:r w:rsidRPr="00E44E68">
        <w:t>Entwicklungsdauer</w:t>
      </w:r>
      <w:bookmarkEnd w:id="21"/>
    </w:p>
    <w:p w:rsidR="00D6200F" w:rsidRDefault="00D6200F" w:rsidP="00D6200F">
      <w:r>
        <w:t>Max. Zeit für den Entwickler (in Stunden)</w:t>
      </w:r>
    </w:p>
    <w:p w:rsidR="00D6200F" w:rsidRDefault="00D6200F" w:rsidP="00D6200F">
      <w:r>
        <w:t xml:space="preserve">Abgabetermin </w:t>
      </w:r>
    </w:p>
    <w:p w:rsidR="00D6200F" w:rsidRPr="00E44E68" w:rsidRDefault="00D6200F" w:rsidP="00DD21F1">
      <w:pPr>
        <w:pStyle w:val="berschrift1"/>
      </w:pPr>
      <w:bookmarkStart w:id="22" w:name="_Toc355372997"/>
      <w:r w:rsidRPr="00E44E68">
        <w:t>Qualitätssicherung/Tests</w:t>
      </w:r>
      <w:bookmarkEnd w:id="22"/>
    </w:p>
    <w:p w:rsidR="00D6200F" w:rsidRPr="00E44E68" w:rsidRDefault="00D6200F" w:rsidP="00DD21F1">
      <w:pPr>
        <w:pStyle w:val="berschrift2"/>
      </w:pPr>
      <w:bookmarkStart w:id="23" w:name="_Toc355372998"/>
      <w:r w:rsidRPr="00E44E68">
        <w:t>Testdaten des Kunden bzw. zu erstellende</w:t>
      </w:r>
      <w:bookmarkEnd w:id="23"/>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4" w:name="_Toc355372999"/>
      <w:r w:rsidRPr="00E44E68">
        <w:t>Testmethoden</w:t>
      </w:r>
      <w:bookmarkEnd w:id="24"/>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5" w:name="_Toc355373000"/>
      <w:r w:rsidRPr="00E44E68">
        <w:t>Testgrenzen</w:t>
      </w:r>
      <w:bookmarkEnd w:id="25"/>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D21F1">
      <w:pPr>
        <w:pStyle w:val="berschrift2"/>
      </w:pPr>
      <w:bookmarkStart w:id="26" w:name="_Toc355373001"/>
      <w:r w:rsidRPr="006E6D4E">
        <w:t>Testdokumentation</w:t>
      </w:r>
      <w:bookmarkEnd w:id="26"/>
    </w:p>
    <w:p w:rsidR="00D6200F" w:rsidRPr="006E6D4E" w:rsidRDefault="00D6200F" w:rsidP="00D6200F">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7" w:name="_Toc355373002"/>
      <w:r w:rsidRPr="00E44E68">
        <w:t>Datenschutz</w:t>
      </w:r>
      <w:r w:rsidR="000F2473">
        <w:fldChar w:fldCharType="begin"/>
      </w:r>
      <w:r w:rsidR="000F2473">
        <w:instrText xml:space="preserve"> XE "</w:instrText>
      </w:r>
      <w:r w:rsidR="000F2473" w:rsidRPr="00D6065E">
        <w:instrText>Datenschutz</w:instrText>
      </w:r>
      <w:r w:rsidR="000F2473">
        <w:instrText xml:space="preserve">" </w:instrText>
      </w:r>
      <w:r w:rsidR="000F2473">
        <w:fldChar w:fldCharType="end"/>
      </w:r>
      <w:r w:rsidRPr="00E44E68">
        <w:t>/Datensicherheit</w:t>
      </w:r>
      <w:bookmarkEnd w:id="27"/>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8" w:name="_Toc355373003"/>
      <w:r w:rsidRPr="00E44E68">
        <w:t>Abgabeumfang</w:t>
      </w:r>
      <w:bookmarkEnd w:id="28"/>
    </w:p>
    <w:p w:rsidR="00D6200F" w:rsidRDefault="00D6200F" w:rsidP="00D6200F">
      <w:r>
        <w:t>Welche Art von Programm (dokumentiert/undok., Source, exekutierbares Progr.,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w:t>
      </w:r>
      <w:r w:rsidR="00A16B55">
        <w:t>ewünschte Ergebnis zu erzielen.</w:t>
      </w:r>
    </w:p>
    <w:p w:rsidR="00D6200F" w:rsidRPr="00E44E68" w:rsidRDefault="00D6200F" w:rsidP="00DD21F1">
      <w:pPr>
        <w:pStyle w:val="berschrift2"/>
      </w:pPr>
      <w:bookmarkStart w:id="29" w:name="_Toc355373004"/>
      <w:r w:rsidRPr="00E44E68">
        <w:t>Dokumentation</w:t>
      </w:r>
      <w:bookmarkEnd w:id="29"/>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Default="00D6200F" w:rsidP="00E06C1F">
      <w:pPr>
        <w:pStyle w:val="Aufzhlung"/>
      </w:pPr>
      <w:r>
        <w:t>Installation</w:t>
      </w:r>
    </w:p>
    <w:p w:rsidR="00D6200F" w:rsidRDefault="00D6200F" w:rsidP="00E06C1F">
      <w:pPr>
        <w:pStyle w:val="Aufzhlung"/>
      </w:pPr>
      <w:r>
        <w:t>Funktionsweise</w:t>
      </w:r>
    </w:p>
    <w:p w:rsidR="00D6200F" w:rsidRDefault="00D6200F" w:rsidP="00A16B55">
      <w:pPr>
        <w:pStyle w:val="Aufzhlung"/>
      </w:pPr>
      <w:r>
        <w:t>Anwendung</w:t>
      </w:r>
    </w:p>
    <w:p w:rsidR="00D6200F" w:rsidRPr="00E44E68" w:rsidRDefault="00D6200F" w:rsidP="00DD21F1">
      <w:pPr>
        <w:pStyle w:val="berschrift2"/>
      </w:pPr>
      <w:bookmarkStart w:id="30" w:name="_Toc355373005"/>
      <w:r w:rsidRPr="00E44E68">
        <w:t>Abgabeform</w:t>
      </w:r>
      <w:bookmarkEnd w:id="30"/>
    </w:p>
    <w:p w:rsidR="000F2473" w:rsidRDefault="000F2473" w:rsidP="00A16B55">
      <w:pPr>
        <w:sectPr w:rsidR="000F2473" w:rsidSect="000F2473">
          <w:headerReference w:type="default" r:id="rId8"/>
          <w:footerReference w:type="default" r:id="rId9"/>
          <w:pgSz w:w="11906" w:h="16838"/>
          <w:pgMar w:top="1417" w:right="1417" w:bottom="1134" w:left="1417" w:header="720" w:footer="720" w:gutter="0"/>
          <w:cols w:space="720"/>
          <w:titlePg/>
          <w:docGrid w:linePitch="272"/>
        </w:sectPr>
      </w:pPr>
    </w:p>
    <w:p w:rsidR="00D6200F" w:rsidRDefault="00D6200F" w:rsidP="000F2473">
      <w:pPr>
        <w:ind w:left="0"/>
        <w:jc w:val="both"/>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0F2473" w:rsidRDefault="000F2473" w:rsidP="00A16B55">
      <w:pPr>
        <w:pStyle w:val="berschrift1"/>
        <w:sectPr w:rsidR="000F2473" w:rsidSect="000F2473">
          <w:type w:val="continuous"/>
          <w:pgSz w:w="11906" w:h="16838" w:code="9"/>
          <w:pgMar w:top="1418" w:right="1418" w:bottom="1134" w:left="2552" w:header="720" w:footer="720" w:gutter="0"/>
          <w:cols w:num="2" w:sep="1" w:space="1134"/>
          <w:titlePg/>
          <w:docGrid w:linePitch="272"/>
        </w:sectPr>
      </w:pPr>
    </w:p>
    <w:p w:rsidR="00D6200F" w:rsidRPr="00E44E68" w:rsidRDefault="00D6200F" w:rsidP="00A16B55">
      <w:pPr>
        <w:pStyle w:val="berschrift1"/>
      </w:pPr>
      <w:bookmarkStart w:id="31" w:name="_Toc355373006"/>
      <w:r w:rsidRPr="00E44E68">
        <w:t>Wartung</w:t>
      </w:r>
      <w:bookmarkEnd w:id="31"/>
      <w:r w:rsidR="000F2473">
        <w:fldChar w:fldCharType="begin"/>
      </w:r>
      <w:r w:rsidR="000F2473">
        <w:instrText xml:space="preserve"> XE "</w:instrText>
      </w:r>
      <w:r w:rsidR="000F2473" w:rsidRPr="00305AF1">
        <w:instrText>Wartung</w:instrText>
      </w:r>
      <w:r w:rsidR="000F2473">
        <w:instrText xml:space="preserve">" </w:instrText>
      </w:r>
      <w:r w:rsidR="000F2473">
        <w:fldChar w:fldCharType="end"/>
      </w:r>
    </w:p>
    <w:p w:rsidR="00D6200F" w:rsidRPr="00E44E68" w:rsidRDefault="00D6200F" w:rsidP="00DD21F1">
      <w:pPr>
        <w:pStyle w:val="berschrift2"/>
      </w:pPr>
      <w:bookmarkStart w:id="32" w:name="_Toc355373007"/>
      <w:r w:rsidRPr="00E44E68">
        <w:t>Wartungsumfang</w:t>
      </w:r>
      <w:bookmarkEnd w:id="32"/>
    </w:p>
    <w:p w:rsidR="00D6200F" w:rsidRDefault="007119DC" w:rsidP="00D6200F">
      <w:r>
        <w:rPr>
          <w:noProof/>
          <w:lang w:val="de-AT" w:eastAsia="de-AT"/>
        </w:rPr>
        <w:drawing>
          <wp:anchor distT="0" distB="0" distL="0" distR="0" simplePos="0" relativeHeight="251659264" behindDoc="1" locked="0" layoutInCell="1" allowOverlap="1" wp14:anchorId="1C207423" wp14:editId="24142182">
            <wp:simplePos x="0" y="0"/>
            <wp:positionH relativeFrom="margin">
              <wp:align>center</wp:align>
            </wp:positionH>
            <wp:positionV relativeFrom="paragraph">
              <wp:posOffset>234862</wp:posOffset>
            </wp:positionV>
            <wp:extent cx="1818000" cy="1810800"/>
            <wp:effectExtent l="0" t="0" r="0" b="0"/>
            <wp:wrapTight wrapText="bothSides">
              <wp:wrapPolygon edited="0">
                <wp:start x="9736" y="0"/>
                <wp:lineTo x="6566" y="3637"/>
                <wp:lineTo x="5434" y="3864"/>
                <wp:lineTo x="3170" y="6364"/>
                <wp:lineTo x="3170" y="7273"/>
                <wp:lineTo x="0" y="10910"/>
                <wp:lineTo x="0" y="12046"/>
                <wp:lineTo x="2264" y="14546"/>
                <wp:lineTo x="453" y="18183"/>
                <wp:lineTo x="0" y="18638"/>
                <wp:lineTo x="2717" y="21365"/>
                <wp:lineTo x="16528" y="21365"/>
                <wp:lineTo x="16755" y="21365"/>
                <wp:lineTo x="20151" y="18183"/>
                <wp:lineTo x="18113" y="14546"/>
                <wp:lineTo x="21283" y="11364"/>
                <wp:lineTo x="21283" y="10683"/>
                <wp:lineTo x="14717" y="3637"/>
                <wp:lineTo x="10868" y="0"/>
                <wp:lineTo x="9736"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C900205470[1].WM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18000" cy="1810800"/>
                    </a:xfrm>
                    <a:prstGeom prst="rect">
                      <a:avLst/>
                    </a:prstGeom>
                  </pic:spPr>
                </pic:pic>
              </a:graphicData>
            </a:graphic>
            <wp14:sizeRelH relativeFrom="page">
              <wp14:pctWidth>0</wp14:pctWidth>
            </wp14:sizeRelH>
            <wp14:sizeRelV relativeFrom="page">
              <wp14:pctHeight>0</wp14:pctHeight>
            </wp14:sizeRelV>
          </wp:anchor>
        </w:drawing>
      </w:r>
      <w:r w:rsidR="00D6200F">
        <w:t>Um mit WinWord effizient arbeiten zu können, gibt es zum Ausführen von Befehlen und Funktionen eine Unzahl an Tastenkombina</w:t>
      </w:r>
      <w:r>
        <w:softHyphen/>
      </w:r>
      <w:r w:rsidR="00D6200F">
        <w:t>tionen. Gerade für die Formatierung, wenn nicht durch ein praktisches Symbol in der For</w:t>
      </w:r>
      <w:r>
        <w:softHyphen/>
      </w:r>
      <w:r w:rsidR="00D6200F">
        <w:t>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33" w:name="_Toc355373008"/>
      <w:r w:rsidRPr="00E44E68">
        <w:t>Vorgangsweise</w:t>
      </w:r>
      <w:bookmarkEnd w:id="33"/>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34" w:name="_Toc355373009"/>
      <w:r w:rsidRPr="00E44E68">
        <w:t>Zeitraum</w:t>
      </w:r>
      <w:bookmarkEnd w:id="34"/>
    </w:p>
    <w:p w:rsidR="00D6200F" w:rsidRDefault="00D6200F" w:rsidP="00D6200F">
      <w:pPr>
        <w:rPr>
          <w:ins w:id="35" w:author="ALGE" w:date="2013-05-03T19:32:00Z"/>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A1110C" w:rsidRDefault="00A1110C">
      <w:pPr>
        <w:pStyle w:val="berschrift2"/>
        <w:rPr>
          <w:ins w:id="36" w:author="ALGE" w:date="2013-05-03T19:32:00Z"/>
        </w:rPr>
        <w:pPrChange w:id="37" w:author="ALGE" w:date="2013-05-03T19:32:00Z">
          <w:pPr/>
        </w:pPrChange>
      </w:pPr>
      <w:bookmarkStart w:id="38" w:name="_Toc355373010"/>
      <w:ins w:id="39" w:author="ALGE" w:date="2013-05-03T19:32:00Z">
        <w:r>
          <w:t>Begleitende Maßnahmen</w:t>
        </w:r>
        <w:bookmarkEnd w:id="38"/>
      </w:ins>
    </w:p>
    <w:p w:rsidR="00A1110C" w:rsidRDefault="00A1110C" w:rsidP="00A1110C">
      <w:pPr>
        <w:rPr>
          <w:ins w:id="40" w:author="ALGE" w:date="2013-05-03T19:33:00Z"/>
        </w:rPr>
      </w:pPr>
      <w:ins w:id="41" w:author="ALGE" w:date="2013-05-03T19:33:00Z">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ins>
    </w:p>
    <w:p w:rsidR="00A1110C" w:rsidRDefault="00A1110C" w:rsidP="00D6200F"/>
    <w:p w:rsidR="00B1114F" w:rsidRDefault="000F2473" w:rsidP="000F2473">
      <w:pPr>
        <w:pStyle w:val="berschrift1"/>
      </w:pPr>
      <w:bookmarkStart w:id="42" w:name="_Toc355373011"/>
      <w:r>
        <w:t>Index</w:t>
      </w:r>
      <w:bookmarkEnd w:id="42"/>
    </w:p>
    <w:p w:rsidR="000F2473" w:rsidRDefault="000F2473" w:rsidP="000F2473">
      <w:pPr>
        <w:rPr>
          <w:noProof/>
        </w:rPr>
        <w:sectPr w:rsidR="000F2473" w:rsidSect="000F2473">
          <w:type w:val="continuous"/>
          <w:pgSz w:w="11906" w:h="16838"/>
          <w:pgMar w:top="1417" w:right="1417" w:bottom="1134" w:left="1417" w:header="720" w:footer="720" w:gutter="0"/>
          <w:cols w:space="720"/>
          <w:titlePg/>
          <w:docGrid w:linePitch="272"/>
        </w:sectPr>
      </w:pPr>
      <w:r>
        <w:fldChar w:fldCharType="begin"/>
      </w:r>
      <w:r>
        <w:instrText xml:space="preserve"> INDEX \e "</w:instrText>
      </w:r>
      <w:r>
        <w:tab/>
        <w:instrText xml:space="preserve">" \h "A" \c "1" \z "3079" </w:instrText>
      </w:r>
      <w:r>
        <w:fldChar w:fldCharType="separate"/>
      </w:r>
    </w:p>
    <w:p w:rsidR="000F2473" w:rsidRDefault="000F2473">
      <w:pPr>
        <w:pStyle w:val="Indexberschrift"/>
        <w:keepNext/>
        <w:tabs>
          <w:tab w:val="right" w:leader="dot" w:pos="9062"/>
        </w:tabs>
        <w:rPr>
          <w:rFonts w:eastAsiaTheme="minorEastAsia" w:cstheme="minorBidi"/>
          <w:b w:val="0"/>
          <w:bCs w:val="0"/>
          <w:noProof/>
        </w:rPr>
      </w:pPr>
      <w:r>
        <w:rPr>
          <w:noProof/>
        </w:rPr>
        <w:t>D</w:t>
      </w:r>
    </w:p>
    <w:p w:rsidR="000F2473" w:rsidRDefault="000F2473">
      <w:pPr>
        <w:pStyle w:val="Index1"/>
        <w:tabs>
          <w:tab w:val="right" w:leader="dot" w:pos="9062"/>
        </w:tabs>
        <w:rPr>
          <w:noProof/>
        </w:rPr>
      </w:pPr>
      <w:r>
        <w:rPr>
          <w:noProof/>
        </w:rPr>
        <w:t>Datenflussdiagramme</w:t>
      </w:r>
      <w:r>
        <w:rPr>
          <w:noProof/>
        </w:rPr>
        <w:tab/>
        <w:t>2, 4</w:t>
      </w:r>
    </w:p>
    <w:p w:rsidR="000F2473" w:rsidRDefault="000F2473">
      <w:pPr>
        <w:pStyle w:val="Index1"/>
        <w:tabs>
          <w:tab w:val="right" w:leader="dot" w:pos="9062"/>
        </w:tabs>
        <w:rPr>
          <w:noProof/>
        </w:rPr>
      </w:pPr>
      <w:r>
        <w:rPr>
          <w:noProof/>
        </w:rPr>
        <w:t>Datenschutz</w:t>
      </w:r>
      <w:r>
        <w:rPr>
          <w:noProof/>
        </w:rPr>
        <w:tab/>
        <w:t>2, 6</w:t>
      </w:r>
    </w:p>
    <w:p w:rsidR="000F2473" w:rsidRDefault="000F2473">
      <w:pPr>
        <w:pStyle w:val="Indexberschrift"/>
        <w:keepNext/>
        <w:tabs>
          <w:tab w:val="right" w:leader="dot" w:pos="9062"/>
        </w:tabs>
        <w:rPr>
          <w:rFonts w:eastAsiaTheme="minorEastAsia" w:cstheme="minorBidi"/>
          <w:b w:val="0"/>
          <w:bCs w:val="0"/>
          <w:noProof/>
        </w:rPr>
      </w:pPr>
      <w:r>
        <w:rPr>
          <w:noProof/>
        </w:rPr>
        <w:t>H</w:t>
      </w:r>
    </w:p>
    <w:p w:rsidR="000F2473" w:rsidRDefault="000F2473">
      <w:pPr>
        <w:pStyle w:val="Index1"/>
        <w:tabs>
          <w:tab w:val="right" w:leader="dot" w:pos="9062"/>
        </w:tabs>
        <w:rPr>
          <w:noProof/>
        </w:rPr>
      </w:pPr>
      <w:r>
        <w:rPr>
          <w:noProof/>
        </w:rPr>
        <w:t>Hardware</w:t>
      </w:r>
      <w:r>
        <w:rPr>
          <w:noProof/>
        </w:rPr>
        <w:tab/>
        <w:t>2, 4, 5</w:t>
      </w:r>
    </w:p>
    <w:p w:rsidR="000F2473" w:rsidRDefault="000F2473">
      <w:pPr>
        <w:pStyle w:val="Indexberschrift"/>
        <w:keepNext/>
        <w:tabs>
          <w:tab w:val="right" w:leader="dot" w:pos="9062"/>
        </w:tabs>
        <w:rPr>
          <w:rFonts w:eastAsiaTheme="minorEastAsia" w:cstheme="minorBidi"/>
          <w:b w:val="0"/>
          <w:bCs w:val="0"/>
          <w:noProof/>
        </w:rPr>
      </w:pPr>
      <w:r>
        <w:rPr>
          <w:noProof/>
        </w:rPr>
        <w:t>S</w:t>
      </w:r>
    </w:p>
    <w:p w:rsidR="000F2473" w:rsidRDefault="000F2473">
      <w:pPr>
        <w:pStyle w:val="Index1"/>
        <w:tabs>
          <w:tab w:val="right" w:leader="dot" w:pos="9062"/>
        </w:tabs>
        <w:rPr>
          <w:noProof/>
        </w:rPr>
      </w:pPr>
      <w:r>
        <w:rPr>
          <w:noProof/>
        </w:rPr>
        <w:t>Software</w:t>
      </w:r>
      <w:r>
        <w:rPr>
          <w:noProof/>
        </w:rPr>
        <w:tab/>
        <w:t>2, 5</w:t>
      </w:r>
    </w:p>
    <w:p w:rsidR="000F2473" w:rsidRDefault="000F2473">
      <w:pPr>
        <w:pStyle w:val="Indexberschrift"/>
        <w:keepNext/>
        <w:tabs>
          <w:tab w:val="right" w:leader="dot" w:pos="9062"/>
        </w:tabs>
        <w:rPr>
          <w:rFonts w:eastAsiaTheme="minorEastAsia" w:cstheme="minorBidi"/>
          <w:b w:val="0"/>
          <w:bCs w:val="0"/>
          <w:noProof/>
        </w:rPr>
      </w:pPr>
      <w:r>
        <w:rPr>
          <w:noProof/>
        </w:rPr>
        <w:t>W</w:t>
      </w:r>
    </w:p>
    <w:p w:rsidR="000F2473" w:rsidRDefault="000F2473">
      <w:pPr>
        <w:pStyle w:val="Index1"/>
        <w:tabs>
          <w:tab w:val="right" w:leader="dot" w:pos="9062"/>
        </w:tabs>
        <w:rPr>
          <w:noProof/>
        </w:rPr>
      </w:pPr>
      <w:r>
        <w:rPr>
          <w:noProof/>
        </w:rPr>
        <w:t>Wartung</w:t>
      </w:r>
      <w:r>
        <w:rPr>
          <w:noProof/>
        </w:rPr>
        <w:tab/>
        <w:t>2, 8</w:t>
      </w:r>
    </w:p>
    <w:p w:rsidR="000F2473" w:rsidRDefault="000F2473" w:rsidP="000F2473">
      <w:pPr>
        <w:rPr>
          <w:noProof/>
        </w:rPr>
        <w:sectPr w:rsidR="000F2473" w:rsidSect="000F2473">
          <w:type w:val="continuous"/>
          <w:pgSz w:w="11906" w:h="16838"/>
          <w:pgMar w:top="1417" w:right="1417" w:bottom="1134" w:left="1417" w:header="720" w:footer="720" w:gutter="0"/>
          <w:cols w:space="720"/>
          <w:titlePg/>
          <w:docGrid w:linePitch="272"/>
        </w:sectPr>
      </w:pPr>
    </w:p>
    <w:p w:rsidR="000F2473" w:rsidRPr="000F2473" w:rsidRDefault="000F2473" w:rsidP="000F2473">
      <w:r>
        <w:fldChar w:fldCharType="end"/>
      </w:r>
    </w:p>
    <w:sectPr w:rsidR="000F2473" w:rsidRPr="000F2473" w:rsidSect="000F2473">
      <w:type w:val="continuous"/>
      <w:pgSz w:w="11906" w:h="16838"/>
      <w:pgMar w:top="1417" w:right="1417" w:bottom="1134" w:left="1417" w:header="720" w:footer="720" w:gutter="0"/>
      <w:cols w:space="720"/>
      <w:titlePg/>
      <w:docGrid w:linePitch="272"/>
    </w:sectPr>
  </w:body>
</w:document>
</file>

<file path=word/customizations.xml><?xml version="1.0" encoding="utf-8"?>
<wne:tcg xmlns:r="http://schemas.openxmlformats.org/officeDocument/2006/relationships" xmlns:wne="http://schemas.microsoft.com/office/word/2006/wordml">
  <wne:keymaps>
    <wne:keymap wne:kcmPrimary="0441">
      <wne:acd wne:acdName="acd0"/>
    </wne:keymap>
  </wne:keymaps>
  <wne:toolbars>
    <wne:acdManifest>
      <wne:acdEntry wne:acdName="acd0"/>
    </wne:acdManifest>
  </wne:toolbars>
  <wne:acds>
    <wne:acd wne:argValue="AgBBAHUAZgB6AOQAaABsAHUAbgBnA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A46" w:rsidRDefault="00586A46" w:rsidP="00A16B55">
      <w:r>
        <w:separator/>
      </w:r>
    </w:p>
  </w:endnote>
  <w:endnote w:type="continuationSeparator" w:id="0">
    <w:p w:rsidR="00586A46" w:rsidRDefault="00586A46" w:rsidP="00A16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A16B55">
    <w:pPr>
      <w:pStyle w:val="Fuzeile"/>
    </w:pPr>
    <w:r>
      <w:fldChar w:fldCharType="begin"/>
    </w:r>
    <w:r>
      <w:rPr>
        <w:lang w:val="de-AT"/>
      </w:rPr>
      <w:instrText xml:space="preserve"> FILENAME \* MERGEFORMAT </w:instrText>
    </w:r>
    <w:r>
      <w:fldChar w:fldCharType="separate"/>
    </w:r>
    <w:r w:rsidR="00522D66">
      <w:rPr>
        <w:noProof/>
        <w:lang w:val="de-AT"/>
      </w:rPr>
      <w:t>A3-Übung 4.docx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D50788">
      <w:rPr>
        <w:noProof/>
        <w:lang w:val="de-AT"/>
      </w:rPr>
      <w:t>23.09.2013 14:22:00</w:t>
    </w:r>
    <w:r>
      <w:rPr>
        <w:lang w:val="de-AT"/>
      </w:rPr>
      <w:fldChar w:fldCharType="end"/>
    </w:r>
    <w:r>
      <w:rPr>
        <w:lang w:val="de-AT"/>
      </w:rPr>
      <w:tab/>
    </w:r>
    <w:r w:rsidR="001F5CD9">
      <w:rPr>
        <w:lang w:val="de-AT"/>
      </w:rPr>
      <w:t xml:space="preserve">Seite </w:t>
    </w:r>
    <w:r w:rsidR="001F5CD9">
      <w:rPr>
        <w:lang w:val="de-AT"/>
      </w:rPr>
      <w:fldChar w:fldCharType="begin"/>
    </w:r>
    <w:r w:rsidR="001F5CD9">
      <w:rPr>
        <w:lang w:val="de-AT"/>
      </w:rPr>
      <w:instrText xml:space="preserve"> PAGE   \* MERGEFORMAT </w:instrText>
    </w:r>
    <w:r w:rsidR="001F5CD9">
      <w:rPr>
        <w:lang w:val="de-AT"/>
      </w:rPr>
      <w:fldChar w:fldCharType="separate"/>
    </w:r>
    <w:r w:rsidR="00D50788">
      <w:rPr>
        <w:noProof/>
        <w:lang w:val="de-AT"/>
      </w:rPr>
      <w:t>3</w:t>
    </w:r>
    <w:r w:rsidR="001F5CD9">
      <w:rPr>
        <w:lang w:val="de-AT"/>
      </w:rPr>
      <w:fldChar w:fldCharType="end"/>
    </w:r>
    <w:r w:rsidR="001F5CD9">
      <w:rPr>
        <w:lang w:val="de-AT"/>
      </w:rPr>
      <w:t xml:space="preserve"> von </w:t>
    </w:r>
    <w:r w:rsidR="001F5CD9">
      <w:rPr>
        <w:lang w:val="de-AT"/>
      </w:rPr>
      <w:fldChar w:fldCharType="begin"/>
    </w:r>
    <w:r w:rsidR="001F5CD9">
      <w:rPr>
        <w:lang w:val="de-AT"/>
      </w:rPr>
      <w:instrText xml:space="preserve"> NUMPAGES   \* MERGEFORMAT </w:instrText>
    </w:r>
    <w:r w:rsidR="001F5CD9">
      <w:rPr>
        <w:lang w:val="de-AT"/>
      </w:rPr>
      <w:fldChar w:fldCharType="separate"/>
    </w:r>
    <w:r w:rsidR="00D50788">
      <w:rPr>
        <w:noProof/>
        <w:lang w:val="de-AT"/>
      </w:rPr>
      <w:t>9</w:t>
    </w:r>
    <w:r w:rsidR="001F5CD9">
      <w:rPr>
        <w:lang w:val="de-AT"/>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A46" w:rsidRDefault="00586A46" w:rsidP="00A16B55">
      <w:r>
        <w:separator/>
      </w:r>
    </w:p>
  </w:footnote>
  <w:footnote w:type="continuationSeparator" w:id="0">
    <w:p w:rsidR="00586A46" w:rsidRDefault="00586A46" w:rsidP="00A1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1F5CD9">
    <w:pPr>
      <w:pStyle w:val="Kopfzeile"/>
    </w:pPr>
    <w:r>
      <w:tab/>
    </w:r>
    <w:r w:rsidR="00D50788">
      <w:fldChar w:fldCharType="begin"/>
    </w:r>
    <w:r w:rsidR="00D50788">
      <w:instrText xml:space="preserve"> STYLEREF  "Überschrift 1"  \* MERGEFORMAT </w:instrText>
    </w:r>
    <w:r w:rsidR="00D50788">
      <w:fldChar w:fldCharType="separate"/>
    </w:r>
    <w:r w:rsidR="00D50788">
      <w:rPr>
        <w:noProof/>
      </w:rPr>
      <w:t>Projektbeschreibung</w:t>
    </w:r>
    <w:r w:rsidR="00D50788">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GE">
    <w15:presenceInfo w15:providerId="None" w15:userId="AL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00F"/>
    <w:rsid w:val="000F2473"/>
    <w:rsid w:val="001F5CD9"/>
    <w:rsid w:val="003B1415"/>
    <w:rsid w:val="00522D66"/>
    <w:rsid w:val="00586A46"/>
    <w:rsid w:val="005F2890"/>
    <w:rsid w:val="007119DC"/>
    <w:rsid w:val="00A1110C"/>
    <w:rsid w:val="00A16B55"/>
    <w:rsid w:val="00A85E28"/>
    <w:rsid w:val="00B1114F"/>
    <w:rsid w:val="00B57F0B"/>
    <w:rsid w:val="00B66676"/>
    <w:rsid w:val="00CC4D6D"/>
    <w:rsid w:val="00D50788"/>
    <w:rsid w:val="00D6200F"/>
    <w:rsid w:val="00DD21F1"/>
    <w:rsid w:val="00E06C1F"/>
    <w:rsid w:val="00E54253"/>
    <w:rsid w:val="00FD58B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59E107-C7E5-4BBA-B5A0-A26A81DED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06C1F"/>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E06C1F"/>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A16B55"/>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A16B55"/>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A16B55"/>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A16B55"/>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A16B55"/>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A16B55"/>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A16B5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16B5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06C1F"/>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A16B55"/>
    <w:rPr>
      <w:rFonts w:ascii="Times New Roman" w:eastAsiaTheme="majorEastAsia" w:hAnsi="Times New Roman" w:cstheme="majorBidi"/>
      <w:b/>
      <w:color w:val="2E74B5" w:themeColor="accent1" w:themeShade="BF"/>
      <w:sz w:val="24"/>
      <w:szCs w:val="26"/>
      <w:lang w:val="de-DE" w:eastAsia="de-DE"/>
    </w:rPr>
  </w:style>
  <w:style w:type="paragraph" w:customStyle="1" w:styleId="Aufzhlung">
    <w:name w:val="Aufzählung"/>
    <w:basedOn w:val="Standard"/>
    <w:qFormat/>
    <w:rsid w:val="00E06C1F"/>
    <w:pPr>
      <w:numPr>
        <w:numId w:val="1"/>
      </w:numPr>
      <w:spacing w:after="120"/>
      <w:ind w:left="2058" w:hanging="357"/>
    </w:pPr>
  </w:style>
  <w:style w:type="character" w:customStyle="1" w:styleId="berschrift3Zchn">
    <w:name w:val="Überschrift 3 Zchn"/>
    <w:basedOn w:val="Absatz-Standardschriftart"/>
    <w:link w:val="berschrift3"/>
    <w:uiPriority w:val="9"/>
    <w:semiHidden/>
    <w:rsid w:val="00A16B55"/>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A16B55"/>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A16B55"/>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A16B55"/>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A16B55"/>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A16B55"/>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A16B55"/>
    <w:rPr>
      <w:rFonts w:asciiTheme="majorHAnsi" w:eastAsiaTheme="majorEastAsia" w:hAnsiTheme="majorHAnsi" w:cstheme="majorBidi"/>
      <w:i/>
      <w:iCs/>
      <w:color w:val="272727" w:themeColor="text1" w:themeTint="D8"/>
      <w:sz w:val="21"/>
      <w:szCs w:val="21"/>
      <w:lang w:val="de-DE" w:eastAsia="de-DE"/>
    </w:rPr>
  </w:style>
  <w:style w:type="paragraph" w:styleId="Verzeichnis1">
    <w:name w:val="toc 1"/>
    <w:basedOn w:val="Standard"/>
    <w:next w:val="Standard"/>
    <w:autoRedefine/>
    <w:uiPriority w:val="39"/>
    <w:unhideWhenUsed/>
    <w:rsid w:val="00A16B55"/>
    <w:pPr>
      <w:spacing w:before="120" w:after="100"/>
      <w:ind w:left="0"/>
    </w:pPr>
    <w:rPr>
      <w:b/>
      <w:sz w:val="22"/>
    </w:rPr>
  </w:style>
  <w:style w:type="paragraph" w:styleId="Verzeichnis2">
    <w:name w:val="toc 2"/>
    <w:basedOn w:val="Standard"/>
    <w:next w:val="Standard"/>
    <w:autoRedefine/>
    <w:uiPriority w:val="39"/>
    <w:unhideWhenUsed/>
    <w:rsid w:val="00A16B55"/>
    <w:pPr>
      <w:tabs>
        <w:tab w:val="left" w:pos="880"/>
        <w:tab w:val="right" w:leader="dot" w:pos="9062"/>
      </w:tabs>
      <w:spacing w:after="100"/>
      <w:ind w:left="425"/>
    </w:pPr>
    <w:rPr>
      <w:i/>
    </w:rPr>
  </w:style>
  <w:style w:type="character" w:styleId="Hyperlink">
    <w:name w:val="Hyperlink"/>
    <w:basedOn w:val="Absatz-Standardschriftart"/>
    <w:uiPriority w:val="99"/>
    <w:unhideWhenUsed/>
    <w:rsid w:val="00A16B55"/>
    <w:rPr>
      <w:color w:val="0563C1" w:themeColor="hyperlink"/>
      <w:u w:val="single"/>
    </w:rPr>
  </w:style>
  <w:style w:type="paragraph" w:styleId="Kopfzeile">
    <w:name w:val="header"/>
    <w:basedOn w:val="Standard"/>
    <w:link w:val="KopfzeileZchn"/>
    <w:uiPriority w:val="99"/>
    <w:unhideWhenUsed/>
    <w:rsid w:val="00A16B55"/>
    <w:pPr>
      <w:tabs>
        <w:tab w:val="center" w:pos="4536"/>
        <w:tab w:val="right" w:pos="9072"/>
      </w:tabs>
    </w:pPr>
  </w:style>
  <w:style w:type="character" w:customStyle="1" w:styleId="KopfzeileZchn">
    <w:name w:val="Kopfzeile Zchn"/>
    <w:basedOn w:val="Absatz-Standardschriftart"/>
    <w:link w:val="Kopfzeile"/>
    <w:uiPriority w:val="99"/>
    <w:rsid w:val="00A16B55"/>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A16B55"/>
    <w:pPr>
      <w:tabs>
        <w:tab w:val="center" w:pos="4536"/>
        <w:tab w:val="right" w:pos="9072"/>
      </w:tabs>
    </w:pPr>
  </w:style>
  <w:style w:type="character" w:customStyle="1" w:styleId="FuzeileZchn">
    <w:name w:val="Fußzeile Zchn"/>
    <w:basedOn w:val="Absatz-Standardschriftart"/>
    <w:link w:val="Fuzeile"/>
    <w:uiPriority w:val="99"/>
    <w:rsid w:val="00A16B55"/>
    <w:rPr>
      <w:rFonts w:ascii="Times New Roman" w:eastAsia="Times New Roman" w:hAnsi="Times New Roman" w:cs="Times New Roman"/>
      <w:sz w:val="20"/>
      <w:szCs w:val="20"/>
      <w:lang w:val="de-DE" w:eastAsia="de-DE"/>
    </w:rPr>
  </w:style>
  <w:style w:type="paragraph" w:styleId="Index1">
    <w:name w:val="index 1"/>
    <w:basedOn w:val="Standard"/>
    <w:next w:val="Standard"/>
    <w:autoRedefine/>
    <w:uiPriority w:val="99"/>
    <w:unhideWhenUsed/>
    <w:rsid w:val="000F2473"/>
    <w:pPr>
      <w:ind w:left="200" w:hanging="200"/>
    </w:pPr>
    <w:rPr>
      <w:rFonts w:asciiTheme="minorHAnsi" w:hAnsiTheme="minorHAnsi"/>
      <w:sz w:val="18"/>
      <w:szCs w:val="18"/>
    </w:rPr>
  </w:style>
  <w:style w:type="paragraph" w:styleId="Index2">
    <w:name w:val="index 2"/>
    <w:basedOn w:val="Standard"/>
    <w:next w:val="Standard"/>
    <w:autoRedefine/>
    <w:uiPriority w:val="99"/>
    <w:unhideWhenUsed/>
    <w:rsid w:val="000F2473"/>
    <w:pPr>
      <w:ind w:left="400" w:hanging="200"/>
    </w:pPr>
    <w:rPr>
      <w:rFonts w:asciiTheme="minorHAnsi" w:hAnsiTheme="minorHAnsi"/>
      <w:sz w:val="18"/>
      <w:szCs w:val="18"/>
    </w:rPr>
  </w:style>
  <w:style w:type="paragraph" w:styleId="Index3">
    <w:name w:val="index 3"/>
    <w:basedOn w:val="Standard"/>
    <w:next w:val="Standard"/>
    <w:autoRedefine/>
    <w:uiPriority w:val="99"/>
    <w:unhideWhenUsed/>
    <w:rsid w:val="000F2473"/>
    <w:pPr>
      <w:ind w:left="600" w:hanging="200"/>
    </w:pPr>
    <w:rPr>
      <w:rFonts w:asciiTheme="minorHAnsi" w:hAnsiTheme="minorHAnsi"/>
      <w:sz w:val="18"/>
      <w:szCs w:val="18"/>
    </w:rPr>
  </w:style>
  <w:style w:type="paragraph" w:styleId="Index4">
    <w:name w:val="index 4"/>
    <w:basedOn w:val="Standard"/>
    <w:next w:val="Standard"/>
    <w:autoRedefine/>
    <w:uiPriority w:val="99"/>
    <w:unhideWhenUsed/>
    <w:rsid w:val="000F2473"/>
    <w:pPr>
      <w:ind w:left="800" w:hanging="200"/>
    </w:pPr>
    <w:rPr>
      <w:rFonts w:asciiTheme="minorHAnsi" w:hAnsiTheme="minorHAnsi"/>
      <w:sz w:val="18"/>
      <w:szCs w:val="18"/>
    </w:rPr>
  </w:style>
  <w:style w:type="paragraph" w:styleId="Index5">
    <w:name w:val="index 5"/>
    <w:basedOn w:val="Standard"/>
    <w:next w:val="Standard"/>
    <w:autoRedefine/>
    <w:uiPriority w:val="99"/>
    <w:unhideWhenUsed/>
    <w:rsid w:val="000F2473"/>
    <w:pPr>
      <w:ind w:left="1000" w:hanging="200"/>
    </w:pPr>
    <w:rPr>
      <w:rFonts w:asciiTheme="minorHAnsi" w:hAnsiTheme="minorHAnsi"/>
      <w:sz w:val="18"/>
      <w:szCs w:val="18"/>
    </w:rPr>
  </w:style>
  <w:style w:type="paragraph" w:styleId="Index6">
    <w:name w:val="index 6"/>
    <w:basedOn w:val="Standard"/>
    <w:next w:val="Standard"/>
    <w:autoRedefine/>
    <w:uiPriority w:val="99"/>
    <w:unhideWhenUsed/>
    <w:rsid w:val="000F2473"/>
    <w:pPr>
      <w:ind w:left="1200" w:hanging="200"/>
    </w:pPr>
    <w:rPr>
      <w:rFonts w:asciiTheme="minorHAnsi" w:hAnsiTheme="minorHAnsi"/>
      <w:sz w:val="18"/>
      <w:szCs w:val="18"/>
    </w:rPr>
  </w:style>
  <w:style w:type="paragraph" w:styleId="Index7">
    <w:name w:val="index 7"/>
    <w:basedOn w:val="Standard"/>
    <w:next w:val="Standard"/>
    <w:autoRedefine/>
    <w:uiPriority w:val="99"/>
    <w:unhideWhenUsed/>
    <w:rsid w:val="000F2473"/>
    <w:pPr>
      <w:ind w:left="1400" w:hanging="200"/>
    </w:pPr>
    <w:rPr>
      <w:rFonts w:asciiTheme="minorHAnsi" w:hAnsiTheme="minorHAnsi"/>
      <w:sz w:val="18"/>
      <w:szCs w:val="18"/>
    </w:rPr>
  </w:style>
  <w:style w:type="paragraph" w:styleId="Index8">
    <w:name w:val="index 8"/>
    <w:basedOn w:val="Standard"/>
    <w:next w:val="Standard"/>
    <w:autoRedefine/>
    <w:uiPriority w:val="99"/>
    <w:unhideWhenUsed/>
    <w:rsid w:val="000F2473"/>
    <w:pPr>
      <w:ind w:left="1600" w:hanging="200"/>
    </w:pPr>
    <w:rPr>
      <w:rFonts w:asciiTheme="minorHAnsi" w:hAnsiTheme="minorHAnsi"/>
      <w:sz w:val="18"/>
      <w:szCs w:val="18"/>
    </w:rPr>
  </w:style>
  <w:style w:type="paragraph" w:styleId="Index9">
    <w:name w:val="index 9"/>
    <w:basedOn w:val="Standard"/>
    <w:next w:val="Standard"/>
    <w:autoRedefine/>
    <w:uiPriority w:val="99"/>
    <w:unhideWhenUsed/>
    <w:rsid w:val="000F2473"/>
    <w:pPr>
      <w:ind w:left="1800" w:hanging="200"/>
    </w:pPr>
    <w:rPr>
      <w:rFonts w:asciiTheme="minorHAnsi" w:hAnsiTheme="minorHAnsi"/>
      <w:sz w:val="18"/>
      <w:szCs w:val="18"/>
    </w:rPr>
  </w:style>
  <w:style w:type="paragraph" w:styleId="Indexberschrift">
    <w:name w:val="index heading"/>
    <w:basedOn w:val="Standard"/>
    <w:next w:val="Index1"/>
    <w:uiPriority w:val="99"/>
    <w:unhideWhenUsed/>
    <w:rsid w:val="000F2473"/>
    <w:pPr>
      <w:spacing w:before="240" w:after="120"/>
      <w:jc w:val="center"/>
    </w:pPr>
    <w:rPr>
      <w:rFonts w:asciiTheme="minorHAnsi" w:hAnsiTheme="minorHAnsi"/>
      <w:b/>
      <w:bCs/>
      <w:sz w:val="26"/>
      <w:szCs w:val="26"/>
    </w:rPr>
  </w:style>
  <w:style w:type="paragraph" w:styleId="Sprechblasentext">
    <w:name w:val="Balloon Text"/>
    <w:basedOn w:val="Standard"/>
    <w:link w:val="SprechblasentextZchn"/>
    <w:uiPriority w:val="99"/>
    <w:semiHidden/>
    <w:unhideWhenUsed/>
    <w:rsid w:val="00E5425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54253"/>
    <w:rPr>
      <w:rFonts w:ascii="Segoe UI" w:eastAsia="Times New Roman" w:hAnsi="Segoe UI" w:cs="Segoe UI"/>
      <w:sz w:val="18"/>
      <w:szCs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1849</Words>
  <Characters>11649</Characters>
  <Application>Microsoft Office Word</Application>
  <DocSecurity>0</DocSecurity>
  <Lines>97</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Office 2016</dc:subject>
  <dc:creator>Team ALGE</dc:creator>
  <cp:keywords/>
  <dc:description/>
  <cp:lastModifiedBy>Büro</cp:lastModifiedBy>
  <cp:revision>7</cp:revision>
  <dcterms:created xsi:type="dcterms:W3CDTF">2013-05-03T17:20:00Z</dcterms:created>
  <dcterms:modified xsi:type="dcterms:W3CDTF">2016-07-31T09:51:00Z</dcterms:modified>
</cp:coreProperties>
</file>